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40B" w:rsidRPr="00CC54A0" w:rsidRDefault="009C14A0" w:rsidP="00795DC2">
      <w:pPr>
        <w:jc w:val="center"/>
        <w:rPr>
          <w:rFonts w:eastAsia="標楷體"/>
          <w:b/>
          <w:sz w:val="28"/>
          <w:szCs w:val="28"/>
        </w:rPr>
      </w:pPr>
      <w:proofErr w:type="gramStart"/>
      <w:r>
        <w:rPr>
          <w:rFonts w:eastAsia="標楷體" w:hint="eastAsia"/>
          <w:b/>
          <w:sz w:val="28"/>
          <w:szCs w:val="28"/>
          <w:u w:val="single"/>
        </w:rPr>
        <w:t>臺</w:t>
      </w:r>
      <w:proofErr w:type="gramEnd"/>
      <w:r>
        <w:rPr>
          <w:rFonts w:eastAsia="標楷體" w:hint="eastAsia"/>
          <w:b/>
          <w:sz w:val="28"/>
          <w:szCs w:val="28"/>
          <w:u w:val="single"/>
        </w:rPr>
        <w:t>南</w:t>
      </w:r>
      <w:r w:rsidR="00AA202E" w:rsidRPr="00CC54A0">
        <w:rPr>
          <w:rFonts w:eastAsia="標楷體"/>
          <w:b/>
          <w:sz w:val="28"/>
          <w:szCs w:val="28"/>
        </w:rPr>
        <w:t>市</w:t>
      </w:r>
      <w:r>
        <w:rPr>
          <w:rFonts w:eastAsia="標楷體" w:hint="eastAsia"/>
          <w:b/>
          <w:sz w:val="28"/>
          <w:szCs w:val="28"/>
          <w:u w:val="single"/>
        </w:rPr>
        <w:t>東區勝利</w:t>
      </w:r>
      <w:r w:rsidR="00AA202E" w:rsidRPr="00CC54A0">
        <w:rPr>
          <w:rFonts w:eastAsia="標楷體"/>
          <w:b/>
          <w:sz w:val="28"/>
          <w:szCs w:val="28"/>
        </w:rPr>
        <w:t>國小</w:t>
      </w:r>
      <w:r>
        <w:rPr>
          <w:rFonts w:eastAsia="標楷體" w:hint="eastAsia"/>
          <w:b/>
          <w:sz w:val="28"/>
          <w:szCs w:val="28"/>
          <w:u w:val="single"/>
        </w:rPr>
        <w:t>一</w:t>
      </w:r>
      <w:r w:rsidR="00BC3320" w:rsidRPr="00CC54A0">
        <w:rPr>
          <w:rFonts w:eastAsia="標楷體"/>
          <w:b/>
          <w:sz w:val="28"/>
          <w:szCs w:val="28"/>
        </w:rPr>
        <w:t>年級</w:t>
      </w:r>
      <w:r w:rsidR="0099180D" w:rsidRPr="00CC54A0">
        <w:rPr>
          <w:rFonts w:eastAsia="標楷體"/>
          <w:b/>
          <w:sz w:val="28"/>
          <w:szCs w:val="28"/>
        </w:rPr>
        <w:t>校訂彈性</w:t>
      </w:r>
      <w:r w:rsidR="00280D8B" w:rsidRPr="00CC54A0">
        <w:rPr>
          <w:rFonts w:eastAsia="標楷體"/>
          <w:b/>
          <w:sz w:val="28"/>
          <w:szCs w:val="28"/>
        </w:rPr>
        <w:t>學習</w:t>
      </w:r>
      <w:r w:rsidR="0099180D" w:rsidRPr="00CC54A0">
        <w:rPr>
          <w:rFonts w:eastAsia="標楷體"/>
          <w:b/>
          <w:sz w:val="28"/>
          <w:szCs w:val="28"/>
        </w:rPr>
        <w:t>課程模組教案設計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5"/>
        <w:gridCol w:w="860"/>
        <w:gridCol w:w="3815"/>
        <w:gridCol w:w="716"/>
        <w:gridCol w:w="463"/>
        <w:gridCol w:w="1787"/>
        <w:gridCol w:w="2250"/>
      </w:tblGrid>
      <w:tr w:rsidR="004F3358" w:rsidRPr="00CC54A0" w:rsidTr="00585EB2">
        <w:trPr>
          <w:trHeight w:val="454"/>
          <w:jc w:val="center"/>
        </w:trPr>
        <w:tc>
          <w:tcPr>
            <w:tcW w:w="673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3358" w:rsidRPr="00CC54A0" w:rsidRDefault="004F3358" w:rsidP="00CC54A0">
            <w:pPr>
              <w:jc w:val="both"/>
              <w:rPr>
                <w:rFonts w:eastAsia="標楷體"/>
              </w:rPr>
            </w:pPr>
            <w:r w:rsidRPr="00CC54A0">
              <w:rPr>
                <w:rFonts w:eastAsia="標楷體"/>
                <w:b/>
              </w:rPr>
              <w:t>主題名稱</w:t>
            </w:r>
          </w:p>
        </w:tc>
        <w:tc>
          <w:tcPr>
            <w:tcW w:w="1828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14A0" w:rsidRPr="00806927" w:rsidRDefault="009C14A0" w:rsidP="00CC54A0">
            <w:pPr>
              <w:jc w:val="both"/>
              <w:rPr>
                <w:rFonts w:ascii="標楷體" w:eastAsia="標楷體" w:hAnsi="標楷體"/>
              </w:rPr>
            </w:pPr>
            <w:r w:rsidRPr="00806927">
              <w:rPr>
                <w:rFonts w:ascii="標楷體" w:eastAsia="標楷體" w:hAnsi="標楷體"/>
              </w:rPr>
              <w:t>海裡我最大</w:t>
            </w:r>
          </w:p>
          <w:p w:rsidR="004F3358" w:rsidRPr="00806927" w:rsidRDefault="009C14A0" w:rsidP="00CC54A0">
            <w:pPr>
              <w:jc w:val="both"/>
              <w:rPr>
                <w:rFonts w:eastAsia="標楷體"/>
              </w:rPr>
            </w:pPr>
            <w:r w:rsidRPr="00806927">
              <w:rPr>
                <w:rFonts w:eastAsia="標楷體"/>
              </w:rPr>
              <w:t xml:space="preserve">I Am the Biggest </w:t>
            </w:r>
            <w:r w:rsidR="003258A5">
              <w:rPr>
                <w:rFonts w:eastAsia="標楷體" w:hint="eastAsia"/>
              </w:rPr>
              <w:t xml:space="preserve">Thing </w:t>
            </w:r>
            <w:r w:rsidRPr="00806927">
              <w:rPr>
                <w:rFonts w:eastAsia="標楷體"/>
              </w:rPr>
              <w:t>In the Ocean</w:t>
            </w:r>
          </w:p>
        </w:tc>
        <w:tc>
          <w:tcPr>
            <w:tcW w:w="56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3358" w:rsidRPr="00CC54A0" w:rsidRDefault="004F3358" w:rsidP="00CC54A0">
            <w:pPr>
              <w:jc w:val="both"/>
              <w:rPr>
                <w:rFonts w:eastAsia="標楷體"/>
              </w:rPr>
            </w:pPr>
            <w:r w:rsidRPr="00CC54A0">
              <w:rPr>
                <w:rFonts w:eastAsia="標楷體"/>
                <w:b/>
              </w:rPr>
              <w:t>設計者</w:t>
            </w:r>
          </w:p>
        </w:tc>
        <w:tc>
          <w:tcPr>
            <w:tcW w:w="193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F3358" w:rsidRPr="00CC54A0" w:rsidRDefault="00AD6061" w:rsidP="00CC54A0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黃郁雯、王憶文</w:t>
            </w:r>
            <w:r w:rsidR="009C14A0">
              <w:rPr>
                <w:rFonts w:eastAsia="標楷體" w:hint="eastAsia"/>
              </w:rPr>
              <w:t>、梁玉鈴</w:t>
            </w:r>
          </w:p>
        </w:tc>
      </w:tr>
      <w:tr w:rsidR="004F3358" w:rsidRPr="00CC54A0" w:rsidTr="00585EB2">
        <w:trPr>
          <w:trHeight w:val="454"/>
          <w:jc w:val="center"/>
        </w:trPr>
        <w:tc>
          <w:tcPr>
            <w:tcW w:w="673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3358" w:rsidRPr="00CC54A0" w:rsidRDefault="004F3358" w:rsidP="00CC54A0">
            <w:pPr>
              <w:jc w:val="both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實施年級</w:t>
            </w:r>
          </w:p>
        </w:tc>
        <w:tc>
          <w:tcPr>
            <w:tcW w:w="1828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F3358" w:rsidRPr="00CC54A0" w:rsidRDefault="009C14A0" w:rsidP="00CC54A0">
            <w:pPr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一年級</w:t>
            </w:r>
          </w:p>
        </w:tc>
        <w:tc>
          <w:tcPr>
            <w:tcW w:w="56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3358" w:rsidRPr="00CC54A0" w:rsidRDefault="004F3358" w:rsidP="00CC54A0">
            <w:pPr>
              <w:widowControl/>
              <w:jc w:val="both"/>
              <w:rPr>
                <w:rFonts w:eastAsia="標楷體"/>
              </w:rPr>
            </w:pPr>
            <w:proofErr w:type="gramStart"/>
            <w:r w:rsidRPr="00CC54A0">
              <w:rPr>
                <w:rFonts w:eastAsia="標楷體"/>
                <w:b/>
              </w:rPr>
              <w:t>總節數</w:t>
            </w:r>
            <w:proofErr w:type="gramEnd"/>
          </w:p>
        </w:tc>
        <w:tc>
          <w:tcPr>
            <w:tcW w:w="193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F3358" w:rsidRPr="00CC54A0" w:rsidRDefault="009C14A0" w:rsidP="00CC54A0">
            <w:pPr>
              <w:widowControl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4 </w:t>
            </w:r>
            <w:r>
              <w:rPr>
                <w:rFonts w:eastAsia="標楷體" w:hint="eastAsia"/>
              </w:rPr>
              <w:t>節</w:t>
            </w:r>
          </w:p>
        </w:tc>
      </w:tr>
      <w:tr w:rsidR="0000719F" w:rsidRPr="00CC54A0" w:rsidTr="00C728E8">
        <w:trPr>
          <w:trHeight w:val="2835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</w:tcPr>
          <w:p w:rsidR="00795DC2" w:rsidRDefault="004F3358" w:rsidP="00795DC2">
            <w:pPr>
              <w:jc w:val="both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教學設計理念說明：</w:t>
            </w:r>
          </w:p>
          <w:p w:rsidR="009F42E1" w:rsidRPr="009F42E1" w:rsidRDefault="009F42E1" w:rsidP="009F42E1">
            <w:pPr>
              <w:pStyle w:val="affffffe"/>
              <w:spacing w:line="276" w:lineRule="auto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對於小</w:t>
            </w:r>
            <w:proofErr w:type="gramStart"/>
            <w:r>
              <w:rPr>
                <w:rFonts w:ascii="標楷體" w:eastAsia="標楷體" w:hAnsi="標楷體" w:hint="eastAsia"/>
                <w:sz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4"/>
              </w:rPr>
              <w:t>的學生而言，</w:t>
            </w:r>
            <w:proofErr w:type="gramStart"/>
            <w:r>
              <w:rPr>
                <w:rFonts w:ascii="標楷體" w:eastAsia="標楷體" w:hAnsi="標楷體" w:hint="eastAsia"/>
                <w:sz w:val="24"/>
              </w:rPr>
              <w:t>大跟小</w:t>
            </w:r>
            <w:proofErr w:type="gramEnd"/>
            <w:r w:rsidR="00D46B92">
              <w:rPr>
                <w:rFonts w:ascii="標楷體" w:eastAsia="標楷體" w:hAnsi="標楷體" w:hint="eastAsia"/>
                <w:sz w:val="24"/>
              </w:rPr>
              <w:t>的比較到底是如何對照</w:t>
            </w:r>
            <w:r w:rsidRPr="009F42E1">
              <w:rPr>
                <w:rFonts w:ascii="標楷體" w:eastAsia="標楷體" w:hAnsi="標楷體" w:hint="eastAsia"/>
                <w:sz w:val="24"/>
              </w:rPr>
              <w:t>? 地球上，陸地上的動物比較大還是海裡的動物</w:t>
            </w:r>
            <w:proofErr w:type="gramStart"/>
            <w:r w:rsidRPr="009F42E1">
              <w:rPr>
                <w:rFonts w:ascii="標楷體" w:eastAsia="標楷體" w:hAnsi="標楷體" w:hint="eastAsia"/>
                <w:sz w:val="24"/>
              </w:rPr>
              <w:t>比較大</w:t>
            </w:r>
            <w:r w:rsidR="00D46B92">
              <w:rPr>
                <w:rFonts w:ascii="標楷體" w:eastAsia="標楷體" w:hAnsi="標楷體" w:hint="eastAsia"/>
                <w:sz w:val="24"/>
              </w:rPr>
              <w:t>呢</w:t>
            </w:r>
            <w:proofErr w:type="gramEnd"/>
            <w:r w:rsidRPr="009F42E1">
              <w:rPr>
                <w:rFonts w:ascii="標楷體" w:eastAsia="標楷體" w:hAnsi="標楷體" w:hint="eastAsia"/>
                <w:sz w:val="24"/>
              </w:rPr>
              <w:t>? 烏賊比較大還是章魚</w:t>
            </w:r>
            <w:proofErr w:type="gramStart"/>
            <w:r w:rsidRPr="009F42E1">
              <w:rPr>
                <w:rFonts w:ascii="標楷體" w:eastAsia="標楷體" w:hAnsi="標楷體" w:hint="eastAsia"/>
                <w:sz w:val="24"/>
              </w:rPr>
              <w:t>比較大</w:t>
            </w:r>
            <w:r w:rsidR="00D46B92">
              <w:rPr>
                <w:rFonts w:ascii="標楷體" w:eastAsia="標楷體" w:hAnsi="標楷體" w:hint="eastAsia"/>
                <w:sz w:val="24"/>
              </w:rPr>
              <w:t>呢</w:t>
            </w:r>
            <w:proofErr w:type="gramEnd"/>
            <w:r w:rsidRPr="009F42E1">
              <w:rPr>
                <w:rFonts w:ascii="標楷體" w:eastAsia="標楷體" w:hAnsi="標楷體" w:hint="eastAsia"/>
                <w:sz w:val="24"/>
              </w:rPr>
              <w:t>? 誰才是海裡最大的生物呢? 本課程藉由各式各樣大大小小的海洋生物對比引發學習興趣及動機，帶領孩子進行海陸兩大類生物分類，並學習如何使用工具量測並描述日常生活中常見的物品的尺寸大小</w:t>
            </w:r>
            <w:r w:rsidR="00EF14A9">
              <w:rPr>
                <w:rFonts w:ascii="標楷體" w:eastAsia="標楷體" w:hAnsi="標楷體" w:hint="eastAsia"/>
                <w:sz w:val="24"/>
              </w:rPr>
              <w:t>長短高矮</w:t>
            </w:r>
            <w:r w:rsidR="00D46B92">
              <w:rPr>
                <w:rFonts w:ascii="標楷體" w:eastAsia="標楷體" w:hAnsi="標楷體" w:hint="eastAsia"/>
                <w:sz w:val="24"/>
              </w:rPr>
              <w:t>及排序</w:t>
            </w:r>
            <w:r w:rsidRPr="009F42E1">
              <w:rPr>
                <w:rFonts w:ascii="標楷體" w:eastAsia="標楷體" w:hAnsi="標楷體" w:hint="eastAsia"/>
                <w:sz w:val="24"/>
              </w:rPr>
              <w:t>，建立比較的</w:t>
            </w:r>
            <w:proofErr w:type="gramStart"/>
            <w:r w:rsidRPr="009F42E1">
              <w:rPr>
                <w:rFonts w:ascii="標楷體" w:eastAsia="標楷體" w:hAnsi="標楷體" w:hint="eastAsia"/>
                <w:sz w:val="24"/>
              </w:rPr>
              <w:t>”</w:t>
            </w:r>
            <w:proofErr w:type="gramEnd"/>
            <w:r w:rsidRPr="009F42E1">
              <w:rPr>
                <w:rFonts w:ascii="標楷體" w:eastAsia="標楷體" w:hAnsi="標楷體" w:hint="eastAsia"/>
                <w:sz w:val="24"/>
              </w:rPr>
              <w:t>相對</w:t>
            </w:r>
            <w:proofErr w:type="gramStart"/>
            <w:r w:rsidRPr="009F42E1">
              <w:rPr>
                <w:rFonts w:ascii="標楷體" w:eastAsia="標楷體" w:hAnsi="標楷體" w:hint="eastAsia"/>
                <w:sz w:val="24"/>
              </w:rPr>
              <w:t>”</w:t>
            </w:r>
            <w:proofErr w:type="gramEnd"/>
            <w:r w:rsidRPr="009F42E1">
              <w:rPr>
                <w:rFonts w:ascii="標楷體" w:eastAsia="標楷體" w:hAnsi="標楷體" w:hint="eastAsia"/>
                <w:sz w:val="24"/>
              </w:rPr>
              <w:t>概念。</w:t>
            </w:r>
          </w:p>
          <w:p w:rsidR="00CB2B4D" w:rsidRPr="00D46B92" w:rsidRDefault="00CB2B4D" w:rsidP="00D46B92">
            <w:pPr>
              <w:jc w:val="both"/>
            </w:pPr>
          </w:p>
        </w:tc>
      </w:tr>
      <w:tr w:rsidR="003D7A62" w:rsidRPr="00CC54A0" w:rsidTr="0004107A">
        <w:trPr>
          <w:trHeight w:val="679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</w:tcPr>
          <w:p w:rsidR="00C7626F" w:rsidRPr="00CC54A0" w:rsidRDefault="004F3358" w:rsidP="00CC54A0">
            <w:pPr>
              <w:jc w:val="both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跨領域主題統整架構圖：</w:t>
            </w:r>
            <w:r w:rsidR="001F471B" w:rsidRPr="00CC54A0">
              <w:rPr>
                <w:rFonts w:eastAsia="標楷體"/>
                <w:b/>
              </w:rPr>
              <w:t xml:space="preserve"> </w:t>
            </w:r>
          </w:p>
          <w:p w:rsidR="003A1122" w:rsidRPr="00CC54A0" w:rsidRDefault="008C17C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  <w:noProof/>
              </w:rPr>
              <w:drawing>
                <wp:inline distT="0" distB="0" distL="0" distR="0" wp14:anchorId="3B509679" wp14:editId="1DA96591">
                  <wp:extent cx="6400800" cy="5781675"/>
                  <wp:effectExtent l="19050" t="0" r="0" b="0"/>
                  <wp:docPr id="11" name="資料庫圖表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" r:lo="rId10" r:qs="rId11" r:cs="rId12"/>
                    </a:graphicData>
                  </a:graphic>
                </wp:inline>
              </w:drawing>
            </w:r>
          </w:p>
          <w:p w:rsidR="003A71D8" w:rsidRPr="00CC54A0" w:rsidRDefault="003A71D8" w:rsidP="00CC54A0">
            <w:pPr>
              <w:rPr>
                <w:rFonts w:eastAsia="標楷體"/>
                <w:b/>
              </w:rPr>
            </w:pPr>
          </w:p>
        </w:tc>
      </w:tr>
      <w:tr w:rsidR="0000719F" w:rsidRPr="00CC54A0" w:rsidTr="00C728E8">
        <w:trPr>
          <w:trHeight w:val="454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B5752" w:rsidRPr="00CC54A0" w:rsidRDefault="0045611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lastRenderedPageBreak/>
              <w:t>核心素養、學習重點（含學習表現與學習內容）</w:t>
            </w:r>
            <w:r w:rsidR="00662BD0" w:rsidRPr="00CC54A0">
              <w:rPr>
                <w:rFonts w:eastAsia="標楷體"/>
                <w:b/>
              </w:rPr>
              <w:t>、學習目標</w:t>
            </w:r>
            <w:r w:rsidRPr="00CC54A0">
              <w:rPr>
                <w:rFonts w:eastAsia="標楷體"/>
                <w:b/>
              </w:rPr>
              <w:t>對應情形</w:t>
            </w:r>
          </w:p>
        </w:tc>
      </w:tr>
      <w:tr w:rsidR="00D254BC" w:rsidRPr="00CC54A0" w:rsidTr="003F0C99">
        <w:trPr>
          <w:trHeight w:val="1189"/>
          <w:jc w:val="center"/>
        </w:trPr>
        <w:tc>
          <w:tcPr>
            <w:tcW w:w="261" w:type="pct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4554" w:rsidRPr="00CC54A0" w:rsidRDefault="0005455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核心</w:t>
            </w:r>
          </w:p>
          <w:p w:rsidR="00054554" w:rsidRPr="00CC54A0" w:rsidRDefault="0005455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素養</w:t>
            </w:r>
          </w:p>
        </w:tc>
        <w:tc>
          <w:tcPr>
            <w:tcW w:w="41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4554" w:rsidRPr="00CC54A0" w:rsidRDefault="0005455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總綱</w:t>
            </w:r>
          </w:p>
        </w:tc>
        <w:tc>
          <w:tcPr>
            <w:tcW w:w="4327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04107A" w:rsidRPr="00BA61EE" w:rsidRDefault="00D8130C" w:rsidP="0004107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A</w:t>
            </w:r>
            <w:r w:rsidR="0004107A" w:rsidRPr="00BA61EE">
              <w:rPr>
                <w:rFonts w:ascii="標楷體" w:eastAsia="標楷體" w:hAnsi="標楷體" w:cs="標楷體" w:hint="eastAsia"/>
              </w:rPr>
              <w:t>2</w:t>
            </w:r>
          </w:p>
          <w:p w:rsidR="008C6A8B" w:rsidRPr="00D8130C" w:rsidRDefault="00D8130C" w:rsidP="0004107A">
            <w:pPr>
              <w:jc w:val="both"/>
              <w:rPr>
                <w:rFonts w:ascii="標楷體" w:eastAsia="標楷體" w:hAnsi="標楷體" w:cs="標楷體"/>
              </w:rPr>
            </w:pPr>
            <w:r w:rsidRPr="00D8130C">
              <w:rPr>
                <w:rFonts w:ascii="標楷體" w:eastAsia="標楷體" w:hAnsi="標楷體"/>
              </w:rPr>
              <w:t>具備問題理解、思辨分析、推理批判的系統思考與後設思考素養，並能行動與反思，以有效處理及解決生活、生命問題。</w:t>
            </w:r>
          </w:p>
        </w:tc>
      </w:tr>
      <w:tr w:rsidR="00D254BC" w:rsidRPr="00CC54A0" w:rsidTr="00585EB2">
        <w:trPr>
          <w:trHeight w:val="1984"/>
          <w:jc w:val="center"/>
        </w:trPr>
        <w:tc>
          <w:tcPr>
            <w:tcW w:w="261" w:type="pct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4554" w:rsidRPr="00CC54A0" w:rsidRDefault="00054554" w:rsidP="00CC54A0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41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4554" w:rsidRPr="00CC54A0" w:rsidRDefault="0082157C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領綱</w:t>
            </w:r>
          </w:p>
          <w:p w:rsidR="0082157C" w:rsidRPr="00CC54A0" w:rsidRDefault="0082157C" w:rsidP="00CC54A0">
            <w:pPr>
              <w:jc w:val="center"/>
              <w:rPr>
                <w:rFonts w:eastAsia="標楷體"/>
                <w:b/>
              </w:rPr>
            </w:pPr>
            <w:r w:rsidRPr="00A0217A">
              <w:rPr>
                <w:rFonts w:eastAsia="標楷體"/>
                <w:b/>
                <w:color w:val="FF0000"/>
              </w:rPr>
              <w:t>(</w:t>
            </w:r>
            <w:r w:rsidRPr="00A0217A">
              <w:rPr>
                <w:rFonts w:eastAsia="標楷體"/>
                <w:b/>
                <w:color w:val="FF0000"/>
              </w:rPr>
              <w:t>不含英語</w:t>
            </w:r>
            <w:r w:rsidRPr="00A0217A">
              <w:rPr>
                <w:rFonts w:eastAsia="標楷體"/>
                <w:b/>
                <w:color w:val="FF0000"/>
              </w:rPr>
              <w:t>)</w:t>
            </w:r>
          </w:p>
        </w:tc>
        <w:tc>
          <w:tcPr>
            <w:tcW w:w="4327" w:type="pct"/>
            <w:gridSpan w:val="5"/>
            <w:tcBorders>
              <w:left w:val="single" w:sz="4" w:space="0" w:color="auto"/>
              <w:bottom w:val="single" w:sz="12" w:space="0" w:color="auto"/>
            </w:tcBorders>
          </w:tcPr>
          <w:p w:rsidR="00D417D3" w:rsidRPr="00D417D3" w:rsidRDefault="00FA087B" w:rsidP="00D417D3">
            <w:pPr>
              <w:ind w:left="1223" w:hangingChars="509" w:hanging="1223"/>
              <w:rPr>
                <w:rFonts w:ascii="標楷體" w:eastAsia="標楷體" w:hAnsi="標楷體" w:cs="標楷體"/>
                <w:b/>
              </w:rPr>
            </w:pPr>
            <w:r w:rsidRPr="00D417D3">
              <w:rPr>
                <w:rFonts w:ascii="標楷體" w:eastAsia="標楷體" w:hAnsi="標楷體" w:cs="標楷體"/>
                <w:b/>
              </w:rPr>
              <w:t xml:space="preserve">數-E-B1 </w:t>
            </w:r>
          </w:p>
          <w:p w:rsidR="002B1BA7" w:rsidRDefault="00FA087B" w:rsidP="00D417D3">
            <w:pPr>
              <w:rPr>
                <w:rFonts w:ascii="標楷體" w:eastAsia="標楷體" w:hAnsi="標楷體" w:cs="標楷體"/>
              </w:rPr>
            </w:pPr>
            <w:r w:rsidRPr="00D42F51">
              <w:rPr>
                <w:rFonts w:ascii="標楷體" w:eastAsia="標楷體" w:hAnsi="標楷體" w:cs="標楷體"/>
              </w:rPr>
              <w:t>具備日常</w:t>
            </w:r>
            <w:r w:rsidRPr="00D42F51">
              <w:rPr>
                <w:rFonts w:ascii="標楷體" w:eastAsia="標楷體" w:hAnsi="標楷體"/>
              </w:rPr>
              <w:t>語言</w:t>
            </w:r>
            <w:r w:rsidRPr="00D42F51">
              <w:rPr>
                <w:rFonts w:ascii="標楷體" w:eastAsia="標楷體" w:hAnsi="標楷體" w:cs="標楷體"/>
              </w:rPr>
              <w:t>與數字及算術符號之間的轉換能力，並能熟練操作日常使用之度量衡及時間，認識日常經驗中的幾何形體，並能以符號表示公式。</w:t>
            </w:r>
          </w:p>
          <w:p w:rsidR="00FA087B" w:rsidRPr="00D417D3" w:rsidRDefault="00FA087B" w:rsidP="00FA087B">
            <w:pPr>
              <w:jc w:val="both"/>
              <w:rPr>
                <w:rFonts w:ascii="標楷體" w:eastAsia="標楷體" w:hAnsi="標楷體"/>
                <w:b/>
              </w:rPr>
            </w:pPr>
            <w:r w:rsidRPr="00D417D3">
              <w:rPr>
                <w:rFonts w:ascii="標楷體" w:eastAsia="標楷體" w:hAnsi="標楷體"/>
                <w:b/>
              </w:rPr>
              <w:t xml:space="preserve">數-E-A2 </w:t>
            </w:r>
          </w:p>
          <w:p w:rsidR="00FA087B" w:rsidRPr="00BA61EE" w:rsidRDefault="00FA087B" w:rsidP="00FA087B">
            <w:pPr>
              <w:jc w:val="both"/>
              <w:rPr>
                <w:rFonts w:ascii="標楷體" w:eastAsia="標楷體" w:hAnsi="標楷體" w:cs="標楷體"/>
              </w:rPr>
            </w:pPr>
            <w:r w:rsidRPr="00BA61EE">
              <w:rPr>
                <w:rFonts w:ascii="標楷體" w:eastAsia="標楷體" w:hAnsi="標楷體"/>
              </w:rPr>
              <w:t>能執行基本的算術操作，能指認基本的形體與相對關係，並在日常生活的情境中，用數學表述與解決問題。</w:t>
            </w:r>
          </w:p>
          <w:p w:rsidR="00D417D3" w:rsidRPr="00D417D3" w:rsidRDefault="00D417D3" w:rsidP="00D417D3">
            <w:pPr>
              <w:ind w:left="1223" w:hangingChars="509" w:hanging="1223"/>
              <w:rPr>
                <w:rFonts w:ascii="標楷體" w:eastAsia="標楷體" w:hAnsi="標楷體"/>
                <w:b/>
              </w:rPr>
            </w:pPr>
            <w:r w:rsidRPr="00D417D3">
              <w:rPr>
                <w:rFonts w:ascii="標楷體" w:eastAsia="標楷體" w:hAnsi="標楷體"/>
                <w:b/>
              </w:rPr>
              <w:t xml:space="preserve">生活-E-A1 </w:t>
            </w:r>
          </w:p>
          <w:p w:rsidR="00D417D3" w:rsidRDefault="00D417D3" w:rsidP="00D417D3">
            <w:pPr>
              <w:ind w:leftChars="-6" w:left="-14" w:firstLineChars="6" w:firstLine="14"/>
              <w:rPr>
                <w:rFonts w:ascii="標楷體" w:eastAsia="標楷體" w:hAnsi="標楷體"/>
              </w:rPr>
            </w:pPr>
            <w:r w:rsidRPr="00D417D3">
              <w:rPr>
                <w:rFonts w:ascii="標楷體" w:eastAsia="標楷體" w:hAnsi="標楷體"/>
              </w:rPr>
              <w:t>透過自己與外界的 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F037E1" w:rsidRPr="00F037E1" w:rsidRDefault="00F037E1" w:rsidP="00F037E1">
            <w:pPr>
              <w:autoSpaceDE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F037E1">
              <w:rPr>
                <w:rFonts w:ascii="標楷體" w:eastAsia="標楷體" w:hAnsi="標楷體"/>
                <w:b/>
                <w:color w:val="000000"/>
              </w:rPr>
              <w:t>生活-E-A2</w:t>
            </w:r>
          </w:p>
          <w:p w:rsidR="00F037E1" w:rsidRDefault="00F037E1" w:rsidP="00F037E1">
            <w:pPr>
              <w:ind w:leftChars="-6" w:left="-14" w:firstLineChars="6" w:firstLine="14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學習各種探究人、事、物的方法並理解探究後所獲得的道理，增進系統思考與解決問題的能力。</w:t>
            </w:r>
          </w:p>
          <w:p w:rsidR="00D417D3" w:rsidRPr="00D417D3" w:rsidRDefault="00D417D3" w:rsidP="00F037E1">
            <w:pPr>
              <w:ind w:leftChars="-6" w:left="-14" w:firstLineChars="6" w:firstLine="14"/>
              <w:rPr>
                <w:rFonts w:ascii="標楷體" w:eastAsia="標楷體" w:hAnsi="標楷體"/>
                <w:b/>
              </w:rPr>
            </w:pPr>
            <w:r w:rsidRPr="00D417D3">
              <w:rPr>
                <w:rFonts w:ascii="標楷體" w:eastAsia="標楷體" w:hAnsi="標楷體"/>
                <w:b/>
              </w:rPr>
              <w:t xml:space="preserve">生活-E-B1 </w:t>
            </w:r>
          </w:p>
          <w:p w:rsidR="00806927" w:rsidRPr="00806927" w:rsidRDefault="00D417D3" w:rsidP="00D8130C">
            <w:pPr>
              <w:ind w:left="1222" w:hangingChars="509" w:hanging="1222"/>
              <w:rPr>
                <w:rFonts w:ascii="標楷體" w:eastAsia="標楷體" w:hAnsi="標楷體"/>
              </w:rPr>
            </w:pPr>
            <w:r w:rsidRPr="00D417D3">
              <w:rPr>
                <w:rFonts w:ascii="標楷體" w:eastAsia="標楷體" w:hAnsi="標楷體"/>
              </w:rPr>
              <w:t>使用</w:t>
            </w:r>
            <w:proofErr w:type="gramStart"/>
            <w:r w:rsidRPr="00D417D3">
              <w:rPr>
                <w:rFonts w:ascii="標楷體" w:eastAsia="標楷體" w:hAnsi="標楷體"/>
              </w:rPr>
              <w:t>適切且多元</w:t>
            </w:r>
            <w:proofErr w:type="gramEnd"/>
            <w:r w:rsidRPr="00D417D3">
              <w:rPr>
                <w:rFonts w:ascii="標楷體" w:eastAsia="標楷體" w:hAnsi="標楷體"/>
              </w:rPr>
              <w:t>的表徵符號，表達自己的想法、與人溝通，並能同理與尊重他人想法。</w:t>
            </w:r>
          </w:p>
        </w:tc>
      </w:tr>
      <w:tr w:rsidR="00D254BC" w:rsidRPr="00CC54A0" w:rsidTr="00585EB2">
        <w:trPr>
          <w:trHeight w:val="1308"/>
          <w:jc w:val="center"/>
        </w:trPr>
        <w:tc>
          <w:tcPr>
            <w:tcW w:w="261" w:type="pct"/>
            <w:vMerge w:val="restar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4A94" w:rsidRPr="00CC54A0" w:rsidRDefault="00924A9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學習</w:t>
            </w:r>
          </w:p>
          <w:p w:rsidR="00121DB2" w:rsidRPr="00CC54A0" w:rsidRDefault="00924A9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重點</w:t>
            </w:r>
          </w:p>
        </w:tc>
        <w:tc>
          <w:tcPr>
            <w:tcW w:w="41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173B" w:rsidRPr="00CC54A0" w:rsidRDefault="00924A9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學習</w:t>
            </w:r>
          </w:p>
          <w:p w:rsidR="00924A94" w:rsidRPr="00CC54A0" w:rsidRDefault="00924A9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表現</w:t>
            </w:r>
          </w:p>
        </w:tc>
        <w:tc>
          <w:tcPr>
            <w:tcW w:w="4327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B86836" w:rsidRDefault="00B86836" w:rsidP="00C66C69">
            <w:pPr>
              <w:pStyle w:val="Default"/>
              <w:rPr>
                <w:rFonts w:ascii="標楷體" w:eastAsia="標楷體" w:hAnsi="標楷體"/>
                <w:color w:val="auto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lang w:eastAsia="zh-TW"/>
              </w:rPr>
              <w:t>生活</w:t>
            </w:r>
          </w:p>
          <w:p w:rsidR="00571C68" w:rsidRPr="00B31B63" w:rsidRDefault="00571C68" w:rsidP="00C66C69">
            <w:pPr>
              <w:pStyle w:val="Default"/>
              <w:rPr>
                <w:rFonts w:ascii="標楷體" w:eastAsia="標楷體" w:hAnsi="標楷體"/>
                <w:color w:val="auto"/>
                <w:sz w:val="24"/>
                <w:lang w:eastAsia="zh-TW"/>
              </w:rPr>
            </w:pPr>
            <w:r w:rsidRPr="00B31B63">
              <w:rPr>
                <w:rFonts w:ascii="標楷體" w:eastAsia="標楷體" w:hAnsi="標楷體" w:hint="eastAsia"/>
                <w:color w:val="auto"/>
                <w:sz w:val="24"/>
                <w:lang w:eastAsia="zh-TW"/>
              </w:rPr>
              <w:t xml:space="preserve">3-1-1 </w:t>
            </w:r>
            <w:r w:rsidRPr="00B31B63">
              <w:rPr>
                <w:rFonts w:ascii="標楷體" w:eastAsia="標楷體" w:hAnsi="標楷體"/>
                <w:color w:val="auto"/>
                <w:sz w:val="24"/>
              </w:rPr>
              <w:t>願意參與各種學習活動，表現好奇與求知探究之心。</w:t>
            </w:r>
          </w:p>
          <w:p w:rsidR="00524D2F" w:rsidRPr="00B31B63" w:rsidRDefault="00524D2F" w:rsidP="00C66C69">
            <w:pPr>
              <w:pStyle w:val="Default"/>
              <w:rPr>
                <w:rFonts w:ascii="標楷體" w:eastAsia="標楷體" w:hAnsi="標楷體"/>
                <w:color w:val="auto"/>
                <w:sz w:val="24"/>
                <w:lang w:eastAsia="zh-TW"/>
              </w:rPr>
            </w:pPr>
            <w:r w:rsidRPr="00B31B63">
              <w:rPr>
                <w:rFonts w:ascii="標楷體" w:eastAsia="標楷體" w:hAnsi="標楷體"/>
                <w:color w:val="auto"/>
                <w:sz w:val="24"/>
              </w:rPr>
              <w:t>3-I-3</w:t>
            </w:r>
            <w:r w:rsidRPr="00B31B63">
              <w:rPr>
                <w:rFonts w:ascii="標楷體" w:eastAsia="標楷體" w:hAnsi="標楷體" w:hint="eastAsia"/>
                <w:color w:val="auto"/>
                <w:sz w:val="24"/>
                <w:lang w:eastAsia="zh-TW"/>
              </w:rPr>
              <w:t xml:space="preserve"> </w:t>
            </w:r>
            <w:r w:rsidRPr="00B31B63">
              <w:rPr>
                <w:rFonts w:ascii="標楷體" w:eastAsia="標楷體" w:hAnsi="標楷體"/>
                <w:color w:val="auto"/>
                <w:sz w:val="24"/>
              </w:rPr>
              <w:t>體會學習的樂趣和成就感，主動學習新的事物。</w:t>
            </w:r>
          </w:p>
          <w:p w:rsidR="00B31B63" w:rsidRPr="00B31B63" w:rsidRDefault="00524D2F" w:rsidP="00C66C69">
            <w:pPr>
              <w:pStyle w:val="Default"/>
              <w:rPr>
                <w:rFonts w:ascii="標楷體" w:eastAsia="標楷體" w:hAnsi="標楷體" w:cs="Times New Roman"/>
                <w:color w:val="auto"/>
                <w:sz w:val="24"/>
                <w:lang w:eastAsia="zh-TW"/>
              </w:rPr>
            </w:pPr>
            <w:r w:rsidRPr="00B31B63">
              <w:rPr>
                <w:rFonts w:ascii="標楷體" w:eastAsia="標楷體" w:hAnsi="標楷體"/>
                <w:color w:val="auto"/>
                <w:sz w:val="24"/>
              </w:rPr>
              <w:t>7-I-5</w:t>
            </w:r>
            <w:r w:rsidRPr="00B31B63">
              <w:rPr>
                <w:rFonts w:ascii="標楷體" w:eastAsia="標楷體" w:hAnsi="標楷體" w:hint="eastAsia"/>
                <w:color w:val="auto"/>
                <w:sz w:val="24"/>
                <w:lang w:eastAsia="zh-TW"/>
              </w:rPr>
              <w:t xml:space="preserve"> </w:t>
            </w:r>
            <w:r w:rsidRPr="00B31B63">
              <w:rPr>
                <w:rFonts w:ascii="標楷體" w:eastAsia="標楷體" w:hAnsi="標楷體"/>
                <w:color w:val="auto"/>
                <w:sz w:val="24"/>
              </w:rPr>
              <w:t>透過一起工作的過程，感受合作的重要性。</w:t>
            </w:r>
          </w:p>
        </w:tc>
      </w:tr>
      <w:tr w:rsidR="00FA087B" w:rsidRPr="00CC54A0" w:rsidTr="00585EB2">
        <w:trPr>
          <w:trHeight w:val="1337"/>
          <w:jc w:val="center"/>
        </w:trPr>
        <w:tc>
          <w:tcPr>
            <w:tcW w:w="261" w:type="pct"/>
            <w:vMerge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087B" w:rsidRPr="00CC54A0" w:rsidRDefault="00FA087B" w:rsidP="00CC54A0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41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087B" w:rsidRPr="00CC54A0" w:rsidRDefault="00FA087B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學習</w:t>
            </w:r>
          </w:p>
          <w:p w:rsidR="00FA087B" w:rsidRPr="00CC54A0" w:rsidRDefault="00FA087B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內容</w:t>
            </w:r>
          </w:p>
        </w:tc>
        <w:tc>
          <w:tcPr>
            <w:tcW w:w="4327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B86836" w:rsidRDefault="00B86836" w:rsidP="00C66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生活</w:t>
            </w:r>
          </w:p>
          <w:p w:rsidR="00B86836" w:rsidRDefault="00B86836" w:rsidP="00C66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</w:rPr>
            </w:pPr>
            <w:r w:rsidRPr="00B31B63">
              <w:rPr>
                <w:rFonts w:ascii="標楷體" w:eastAsia="標楷體" w:hAnsi="標楷體"/>
                <w:color w:val="000000"/>
              </w:rPr>
              <w:t>D</w:t>
            </w:r>
            <w:r w:rsidRPr="00B31B63">
              <w:rPr>
                <w:rFonts w:ascii="標楷體" w:eastAsia="標楷體" w:hAnsi="標楷體" w:cs="標楷體"/>
                <w:color w:val="000000"/>
                <w:kern w:val="0"/>
                <w:szCs w:val="22"/>
              </w:rPr>
              <w:t>-I-</w:t>
            </w:r>
            <w:r w:rsidRPr="00B31B63">
              <w:rPr>
                <w:rFonts w:ascii="標楷體" w:eastAsia="標楷體" w:hAnsi="標楷體"/>
                <w:color w:val="000000"/>
              </w:rPr>
              <w:t>4</w:t>
            </w:r>
            <w:r w:rsidRPr="00B31B63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31B63">
              <w:rPr>
                <w:rFonts w:ascii="標楷體" w:eastAsia="標楷體" w:hAnsi="標楷體"/>
                <w:color w:val="000000"/>
                <w:szCs w:val="22"/>
              </w:rPr>
              <w:t>共同工作並相互協助。</w:t>
            </w:r>
          </w:p>
          <w:p w:rsidR="00B86836" w:rsidRDefault="00B86836" w:rsidP="00C66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</w:t>
            </w:r>
          </w:p>
          <w:p w:rsidR="00524D2F" w:rsidRPr="00B31B63" w:rsidRDefault="00524D2F" w:rsidP="00C66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31B63">
              <w:rPr>
                <w:rFonts w:ascii="標楷體" w:eastAsia="標楷體" w:hAnsi="標楷體"/>
                <w:color w:val="000000"/>
              </w:rPr>
              <w:t>C</w:t>
            </w:r>
            <w:r w:rsidRPr="00B31B63">
              <w:rPr>
                <w:rFonts w:ascii="標楷體" w:eastAsia="標楷體" w:hAnsi="標楷體"/>
                <w:color w:val="000000"/>
                <w:szCs w:val="22"/>
              </w:rPr>
              <w:t>-I-</w:t>
            </w:r>
            <w:r w:rsidRPr="00B31B63">
              <w:rPr>
                <w:rFonts w:ascii="標楷體" w:eastAsia="標楷體" w:hAnsi="標楷體"/>
                <w:color w:val="000000"/>
              </w:rPr>
              <w:t>2</w:t>
            </w:r>
            <w:r w:rsidRPr="00B31B63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31B63">
              <w:rPr>
                <w:rFonts w:ascii="標楷體" w:eastAsia="標楷體" w:hAnsi="標楷體"/>
                <w:color w:val="000000"/>
                <w:szCs w:val="22"/>
              </w:rPr>
              <w:t>媒材特性與符號表徵的使用。</w:t>
            </w:r>
          </w:p>
          <w:p w:rsidR="00B31B63" w:rsidRPr="00B31B63" w:rsidRDefault="00B31B63" w:rsidP="00C66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B31B63">
              <w:rPr>
                <w:rFonts w:ascii="標楷體" w:eastAsia="標楷體" w:hAnsi="標楷體"/>
              </w:rPr>
              <w:t>N-1-1 一百以內的數：含操作活動。用數表示多少與順序。</w:t>
            </w:r>
          </w:p>
        </w:tc>
      </w:tr>
      <w:tr w:rsidR="00FA087B" w:rsidRPr="00CC54A0" w:rsidTr="00585EB2">
        <w:trPr>
          <w:trHeight w:val="1015"/>
          <w:jc w:val="center"/>
        </w:trPr>
        <w:tc>
          <w:tcPr>
            <w:tcW w:w="673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087B" w:rsidRPr="00CC54A0" w:rsidRDefault="00FA087B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學習目標</w:t>
            </w:r>
          </w:p>
        </w:tc>
        <w:tc>
          <w:tcPr>
            <w:tcW w:w="4327" w:type="pct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3BA5" w:rsidRPr="00BA61EE" w:rsidRDefault="00353161" w:rsidP="00EF1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藉由</w:t>
            </w:r>
            <w:r w:rsidR="00EF14A9">
              <w:rPr>
                <w:rFonts w:ascii="標楷體" w:eastAsia="標楷體" w:hAnsi="標楷體" w:hint="eastAsia"/>
              </w:rPr>
              <w:t>辨識海陸生物形體及特性、理解大小長短高矮的比較與對照、使用非公制單位工具進行量測，並</w:t>
            </w:r>
            <w:r w:rsidR="00EF14A9">
              <w:rPr>
                <w:rFonts w:ascii="標楷體" w:eastAsia="標楷體" w:hAnsi="標楷體"/>
              </w:rPr>
              <w:t>應用</w:t>
            </w:r>
            <w:r w:rsidR="00EF14A9">
              <w:rPr>
                <w:rFonts w:ascii="標楷體" w:eastAsia="標楷體" w:hAnsi="標楷體" w:hint="eastAsia"/>
              </w:rPr>
              <w:t>於實際</w:t>
            </w:r>
            <w:proofErr w:type="gramStart"/>
            <w:r w:rsidR="00EF14A9">
              <w:rPr>
                <w:rFonts w:ascii="標楷體" w:eastAsia="標楷體" w:hAnsi="標楷體" w:hint="eastAsia"/>
              </w:rPr>
              <w:t>生活生活</w:t>
            </w:r>
            <w:proofErr w:type="gramEnd"/>
            <w:r w:rsidR="00EF14A9">
              <w:rPr>
                <w:rFonts w:ascii="標楷體" w:eastAsia="標楷體" w:hAnsi="標楷體" w:hint="eastAsia"/>
              </w:rPr>
              <w:t>周遭可見人事物，進行邏輯判斷</w:t>
            </w:r>
            <w:r w:rsidR="00453BA5" w:rsidRPr="00583A78">
              <w:rPr>
                <w:rFonts w:ascii="標楷體" w:eastAsia="標楷體" w:hAnsi="標楷體"/>
              </w:rPr>
              <w:t>。</w:t>
            </w:r>
          </w:p>
        </w:tc>
      </w:tr>
      <w:tr w:rsidR="00FA087B" w:rsidRPr="00CC54A0" w:rsidTr="003F0C99">
        <w:trPr>
          <w:trHeight w:val="861"/>
          <w:jc w:val="center"/>
        </w:trPr>
        <w:tc>
          <w:tcPr>
            <w:tcW w:w="673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087B" w:rsidRPr="00CC54A0" w:rsidRDefault="00FA087B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議題融入</w:t>
            </w:r>
          </w:p>
          <w:p w:rsidR="00FA087B" w:rsidRPr="00CC54A0" w:rsidRDefault="00FA087B" w:rsidP="00CC54A0">
            <w:pPr>
              <w:jc w:val="center"/>
              <w:rPr>
                <w:rFonts w:eastAsia="標楷體"/>
                <w:b/>
              </w:rPr>
            </w:pPr>
            <w:r w:rsidRPr="003A5530">
              <w:rPr>
                <w:rFonts w:eastAsia="標楷體"/>
                <w:b/>
              </w:rPr>
              <w:t>(</w:t>
            </w:r>
            <w:r w:rsidRPr="003A5530">
              <w:rPr>
                <w:rFonts w:eastAsia="標楷體"/>
                <w:b/>
              </w:rPr>
              <w:t>實質內涵</w:t>
            </w:r>
            <w:r w:rsidRPr="003A5530">
              <w:rPr>
                <w:rFonts w:eastAsia="標楷體"/>
                <w:b/>
              </w:rPr>
              <w:t>)</w:t>
            </w:r>
          </w:p>
        </w:tc>
        <w:tc>
          <w:tcPr>
            <w:tcW w:w="4327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353161" w:rsidRPr="00353161" w:rsidRDefault="00353161" w:rsidP="00353161">
            <w:pPr>
              <w:jc w:val="both"/>
              <w:rPr>
                <w:rFonts w:ascii="標楷體" w:eastAsia="標楷體" w:hAnsi="標楷體"/>
              </w:rPr>
            </w:pPr>
            <w:r w:rsidRPr="00353161">
              <w:rPr>
                <w:rFonts w:ascii="標楷體" w:eastAsia="標楷體" w:hAnsi="標楷體" w:hint="eastAsia"/>
              </w:rPr>
              <w:t>海洋教育- 海洋文化</w:t>
            </w:r>
          </w:p>
          <w:p w:rsidR="00353161" w:rsidRPr="00353161" w:rsidRDefault="00353161" w:rsidP="00353161">
            <w:pPr>
              <w:jc w:val="both"/>
              <w:rPr>
                <w:rFonts w:ascii="標楷體" w:eastAsia="標楷體" w:hAnsi="標楷體"/>
              </w:rPr>
            </w:pPr>
            <w:r w:rsidRPr="00353161">
              <w:rPr>
                <w:rFonts w:ascii="標楷體" w:eastAsia="標楷體" w:hAnsi="標楷體" w:hint="eastAsia"/>
              </w:rPr>
              <w:t>海 E7 閱讀、分享及創作與海洋有關的故事</w:t>
            </w:r>
          </w:p>
        </w:tc>
      </w:tr>
      <w:tr w:rsidR="00FA087B" w:rsidRPr="00CC54A0" w:rsidTr="003F0C99">
        <w:trPr>
          <w:trHeight w:val="1103"/>
          <w:jc w:val="center"/>
        </w:trPr>
        <w:tc>
          <w:tcPr>
            <w:tcW w:w="673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087B" w:rsidRPr="00CC54A0" w:rsidRDefault="00FA087B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教材來源</w:t>
            </w:r>
          </w:p>
        </w:tc>
        <w:tc>
          <w:tcPr>
            <w:tcW w:w="4327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FA087B" w:rsidRPr="00EF14A9" w:rsidRDefault="003258A5" w:rsidP="00BB644E">
            <w:pPr>
              <w:pStyle w:val="affffffe"/>
              <w:numPr>
                <w:ilvl w:val="3"/>
                <w:numId w:val="6"/>
              </w:numPr>
              <w:ind w:leftChars="0" w:left="440" w:hanging="425"/>
              <w:jc w:val="both"/>
              <w:rPr>
                <w:rFonts w:asciiTheme="minorHAnsi" w:eastAsia="標楷體" w:hAnsiTheme="minorHAnsi" w:cstheme="minorHAnsi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繪本</w:t>
            </w:r>
            <w:r w:rsidR="00FA087B" w:rsidRPr="00FA087B">
              <w:rPr>
                <w:rFonts w:ascii="標楷體" w:eastAsia="標楷體" w:hAnsi="標楷體"/>
                <w:sz w:val="24"/>
              </w:rPr>
              <w:t>:</w:t>
            </w:r>
            <w:r w:rsidR="00EF14A9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="00FA087B" w:rsidRPr="00EF14A9">
              <w:rPr>
                <w:rFonts w:asciiTheme="minorHAnsi" w:eastAsia="標楷體" w:hAnsiTheme="minorHAnsi" w:cstheme="minorHAnsi"/>
                <w:sz w:val="24"/>
              </w:rPr>
              <w:t xml:space="preserve">I Am the Biggest </w:t>
            </w:r>
            <w:r w:rsidRPr="00EF14A9">
              <w:rPr>
                <w:rFonts w:asciiTheme="minorHAnsi" w:eastAsia="標楷體" w:hAnsiTheme="minorHAnsi" w:cstheme="minorHAnsi"/>
                <w:sz w:val="24"/>
              </w:rPr>
              <w:t xml:space="preserve">Thing </w:t>
            </w:r>
            <w:r w:rsidR="00FA087B" w:rsidRPr="00EF14A9">
              <w:rPr>
                <w:rFonts w:asciiTheme="minorHAnsi" w:eastAsia="標楷體" w:hAnsiTheme="minorHAnsi" w:cstheme="minorHAnsi"/>
                <w:sz w:val="24"/>
              </w:rPr>
              <w:t xml:space="preserve">In the </w:t>
            </w:r>
            <w:proofErr w:type="gramStart"/>
            <w:r w:rsidR="00FA087B" w:rsidRPr="00EF14A9">
              <w:rPr>
                <w:rFonts w:asciiTheme="minorHAnsi" w:eastAsia="標楷體" w:hAnsiTheme="minorHAnsi" w:cstheme="minorHAnsi"/>
                <w:sz w:val="24"/>
              </w:rPr>
              <w:t xml:space="preserve">Ocean </w:t>
            </w:r>
            <w:r w:rsidR="00EF14A9">
              <w:rPr>
                <w:rFonts w:asciiTheme="minorHAnsi" w:eastAsia="標楷體" w:hAnsiTheme="minorHAnsi" w:cstheme="minorHAnsi" w:hint="eastAsia"/>
                <w:sz w:val="24"/>
              </w:rPr>
              <w:t xml:space="preserve"> </w:t>
            </w:r>
            <w:r w:rsidR="00FA087B" w:rsidRPr="00EF14A9">
              <w:rPr>
                <w:rFonts w:asciiTheme="minorHAnsi" w:eastAsia="標楷體" w:hAnsiTheme="minorHAnsi" w:cstheme="minorHAnsi"/>
                <w:sz w:val="24"/>
              </w:rPr>
              <w:t>By</w:t>
            </w:r>
            <w:proofErr w:type="gramEnd"/>
            <w:r w:rsidR="00FA087B" w:rsidRPr="00EF14A9">
              <w:rPr>
                <w:rFonts w:asciiTheme="minorHAnsi" w:eastAsia="標楷體" w:hAnsiTheme="minorHAnsi" w:cstheme="minorHAnsi"/>
                <w:sz w:val="24"/>
              </w:rPr>
              <w:t xml:space="preserve"> Kevin Sherry</w:t>
            </w:r>
          </w:p>
          <w:p w:rsidR="00FA087B" w:rsidRPr="00FA087B" w:rsidRDefault="00FA087B" w:rsidP="00BB644E">
            <w:pPr>
              <w:pStyle w:val="affffffe"/>
              <w:numPr>
                <w:ilvl w:val="3"/>
                <w:numId w:val="6"/>
              </w:numPr>
              <w:ind w:leftChars="0" w:left="440" w:hanging="42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FA087B">
              <w:rPr>
                <w:rFonts w:ascii="標楷體" w:eastAsia="標楷體" w:hAnsi="標楷體"/>
                <w:sz w:val="24"/>
              </w:rPr>
              <w:t>康軒版</w:t>
            </w:r>
            <w:proofErr w:type="gramEnd"/>
            <w:r w:rsidRPr="00FA087B">
              <w:rPr>
                <w:rFonts w:ascii="標楷體" w:eastAsia="標楷體" w:hAnsi="標楷體"/>
                <w:sz w:val="24"/>
              </w:rPr>
              <w:t xml:space="preserve"> 一年級生活課本</w:t>
            </w:r>
          </w:p>
          <w:p w:rsidR="00FA087B" w:rsidRPr="00FA087B" w:rsidRDefault="00FA087B" w:rsidP="00BB644E">
            <w:pPr>
              <w:pStyle w:val="affffffe"/>
              <w:numPr>
                <w:ilvl w:val="3"/>
                <w:numId w:val="6"/>
              </w:numPr>
              <w:ind w:leftChars="0" w:left="440" w:hanging="425"/>
              <w:jc w:val="both"/>
              <w:rPr>
                <w:rFonts w:ascii="標楷體" w:eastAsia="標楷體" w:hAnsi="標楷體"/>
                <w:sz w:val="24"/>
              </w:rPr>
            </w:pPr>
            <w:r w:rsidRPr="00FA087B">
              <w:rPr>
                <w:rFonts w:ascii="標楷體" w:eastAsia="標楷體" w:hAnsi="標楷體" w:hint="eastAsia"/>
                <w:sz w:val="24"/>
              </w:rPr>
              <w:t>自編</w:t>
            </w:r>
            <w:r w:rsidR="00453BA5">
              <w:rPr>
                <w:rFonts w:ascii="標楷體" w:eastAsia="標楷體" w:hAnsi="標楷體" w:hint="eastAsia"/>
                <w:sz w:val="24"/>
              </w:rPr>
              <w:t>教材</w:t>
            </w:r>
          </w:p>
        </w:tc>
      </w:tr>
      <w:tr w:rsidR="00FA087B" w:rsidRPr="00CC54A0" w:rsidTr="00B460B7">
        <w:trPr>
          <w:trHeight w:val="119"/>
          <w:jc w:val="center"/>
        </w:trPr>
        <w:tc>
          <w:tcPr>
            <w:tcW w:w="673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087B" w:rsidRPr="00CC54A0" w:rsidRDefault="00FA087B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教學資源</w:t>
            </w:r>
            <w:r w:rsidRPr="00CC54A0">
              <w:rPr>
                <w:rFonts w:eastAsia="標楷體"/>
                <w:b/>
              </w:rPr>
              <w:t>/</w:t>
            </w:r>
            <w:r w:rsidRPr="00CC54A0">
              <w:rPr>
                <w:rFonts w:eastAsia="標楷體"/>
                <w:b/>
              </w:rPr>
              <w:t>設備需求</w:t>
            </w:r>
          </w:p>
        </w:tc>
        <w:tc>
          <w:tcPr>
            <w:tcW w:w="4327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53BA5" w:rsidRDefault="00FA087B" w:rsidP="00453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" w:hanging="15"/>
              <w:jc w:val="both"/>
              <w:rPr>
                <w:rFonts w:ascii="標楷體" w:eastAsia="標楷體" w:hAnsi="標楷體"/>
              </w:rPr>
            </w:pPr>
            <w:r w:rsidRPr="00BA61EE">
              <w:rPr>
                <w:rFonts w:ascii="標楷體" w:eastAsia="標楷體" w:hAnsi="標楷體"/>
              </w:rPr>
              <w:t>1</w:t>
            </w:r>
            <w:r w:rsidR="00453BA5">
              <w:rPr>
                <w:rFonts w:ascii="標楷體" w:eastAsia="標楷體" w:hAnsi="標楷體" w:hint="eastAsia"/>
              </w:rPr>
              <w:t xml:space="preserve">. </w:t>
            </w:r>
            <w:r w:rsidRPr="00BA61EE">
              <w:rPr>
                <w:rFonts w:ascii="標楷體" w:eastAsia="標楷體" w:hAnsi="標楷體"/>
              </w:rPr>
              <w:t>Overhead P</w:t>
            </w:r>
            <w:r w:rsidR="00453BA5">
              <w:rPr>
                <w:rFonts w:ascii="標楷體" w:eastAsia="標楷體" w:hAnsi="標楷體"/>
              </w:rPr>
              <w:t>rojector</w:t>
            </w:r>
          </w:p>
          <w:p w:rsidR="00FA087B" w:rsidRDefault="00453BA5" w:rsidP="00453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" w:hanging="1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小白板、</w:t>
            </w:r>
            <w:proofErr w:type="gramStart"/>
            <w:r>
              <w:rPr>
                <w:rFonts w:ascii="標楷體" w:eastAsia="標楷體" w:hAnsi="標楷體" w:hint="eastAsia"/>
              </w:rPr>
              <w:t>白板筆</w:t>
            </w:r>
            <w:proofErr w:type="gramEnd"/>
            <w:r>
              <w:rPr>
                <w:rFonts w:ascii="標楷體" w:eastAsia="標楷體" w:hAnsi="標楷體" w:hint="eastAsia"/>
              </w:rPr>
              <w:t>、板擦</w:t>
            </w:r>
          </w:p>
          <w:p w:rsidR="00453BA5" w:rsidRDefault="00453BA5" w:rsidP="00453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" w:hanging="1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 動物圖卡</w:t>
            </w:r>
            <w:r w:rsidR="00353161">
              <w:rPr>
                <w:rFonts w:ascii="標楷體" w:eastAsia="標楷體" w:hAnsi="標楷體" w:hint="eastAsia"/>
              </w:rPr>
              <w:t>(護貝)</w:t>
            </w:r>
          </w:p>
          <w:p w:rsidR="00D46B92" w:rsidRDefault="001D552F" w:rsidP="00D46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" w:hanging="1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4. </w:t>
            </w:r>
            <w:r w:rsidR="00D46B92">
              <w:rPr>
                <w:rFonts w:ascii="標楷體" w:eastAsia="標楷體" w:hAnsi="標楷體" w:hint="eastAsia"/>
              </w:rPr>
              <w:t xml:space="preserve">迴紋針 </w:t>
            </w:r>
          </w:p>
          <w:p w:rsidR="001D552F" w:rsidRDefault="00D46B92" w:rsidP="00D46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" w:hanging="1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5.</w:t>
            </w:r>
            <w:r w:rsidR="001D552F">
              <w:rPr>
                <w:rFonts w:ascii="標楷體" w:eastAsia="標楷體" w:hAnsi="標楷體" w:hint="eastAsia"/>
              </w:rPr>
              <w:t>白色古氏積木 1*1*1</w:t>
            </w:r>
            <w:r>
              <w:rPr>
                <w:rFonts w:ascii="標楷體" w:eastAsia="標楷體" w:hAnsi="標楷體" w:hint="eastAsia"/>
              </w:rPr>
              <w:t xml:space="preserve">*1 </w:t>
            </w:r>
          </w:p>
          <w:p w:rsidR="003632F8" w:rsidRDefault="00D46B92" w:rsidP="003632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" w:hanging="1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="00554E17">
              <w:rPr>
                <w:rFonts w:ascii="標楷體" w:eastAsia="標楷體" w:hAnsi="標楷體" w:hint="eastAsia"/>
              </w:rPr>
              <w:t xml:space="preserve"> 教室內常見物品: 橡皮擦、鉛筆、筆記本</w:t>
            </w:r>
            <w:r w:rsidR="00554E17">
              <w:rPr>
                <w:rFonts w:ascii="標楷體" w:eastAsia="標楷體" w:hAnsi="標楷體"/>
              </w:rPr>
              <w:t>…</w:t>
            </w:r>
            <w:r w:rsidR="0020631A">
              <w:rPr>
                <w:rFonts w:ascii="標楷體" w:eastAsia="標楷體" w:hAnsi="標楷體" w:hint="eastAsia"/>
              </w:rPr>
              <w:t>等數</w:t>
            </w:r>
            <w:r w:rsidR="00554E17">
              <w:rPr>
                <w:rFonts w:ascii="標楷體" w:eastAsia="標楷體" w:hAnsi="標楷體" w:hint="eastAsia"/>
              </w:rPr>
              <w:t>種。</w:t>
            </w:r>
          </w:p>
          <w:p w:rsidR="00B460B7" w:rsidRDefault="00D46B92" w:rsidP="00453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" w:hanging="1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  <w:r w:rsidR="00B460B7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拍攝學生</w:t>
            </w:r>
            <w:r w:rsidR="00B460B7">
              <w:rPr>
                <w:rFonts w:ascii="標楷體" w:eastAsia="標楷體" w:hAnsi="標楷體" w:hint="eastAsia"/>
              </w:rPr>
              <w:t>照數張。</w:t>
            </w:r>
          </w:p>
          <w:p w:rsidR="00FA087B" w:rsidRPr="00BA61EE" w:rsidRDefault="00FA087B" w:rsidP="00D5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5.</w:t>
            </w:r>
          </w:p>
        </w:tc>
      </w:tr>
      <w:tr w:rsidR="00FA087B" w:rsidRPr="00CC54A0" w:rsidTr="00585EB2">
        <w:trPr>
          <w:trHeight w:val="1264"/>
          <w:jc w:val="center"/>
        </w:trPr>
        <w:tc>
          <w:tcPr>
            <w:tcW w:w="673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087B" w:rsidRPr="00CC54A0" w:rsidRDefault="00FA087B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lastRenderedPageBreak/>
              <w:t>參考資料</w:t>
            </w:r>
          </w:p>
        </w:tc>
        <w:tc>
          <w:tcPr>
            <w:tcW w:w="4327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7D1364" w:rsidRDefault="00C8591F" w:rsidP="002968B5">
            <w:hyperlink r:id="rId14" w:history="1">
              <w:r w:rsidR="007D1364" w:rsidRPr="00020295">
                <w:rPr>
                  <w:rStyle w:val="affa"/>
                </w:rPr>
                <w:t>https://www.youtube.com/watch?v=7pMEQsk3c5Y</w:t>
              </w:r>
            </w:hyperlink>
          </w:p>
          <w:p w:rsidR="002968B5" w:rsidRPr="00806927" w:rsidRDefault="00C8591F" w:rsidP="002968B5">
            <w:pPr>
              <w:rPr>
                <w:rFonts w:eastAsia="標楷體"/>
                <w:color w:val="FF0000"/>
              </w:rPr>
            </w:pPr>
            <w:hyperlink r:id="rId15" w:anchor="imgrc=PljwG9blMfIoVM" w:history="1">
              <w:r w:rsidR="002968B5" w:rsidRPr="00806927">
                <w:rPr>
                  <w:rStyle w:val="affa"/>
                </w:rPr>
                <w:t>https://www.google.com/search?</w:t>
              </w:r>
            </w:hyperlink>
            <w:r w:rsidR="002968B5" w:rsidRPr="00806927">
              <w:rPr>
                <w:rFonts w:eastAsia="標楷體"/>
                <w:color w:val="FF0000"/>
              </w:rPr>
              <w:t xml:space="preserve"> </w:t>
            </w:r>
          </w:p>
          <w:p w:rsidR="00806927" w:rsidRDefault="00C8591F" w:rsidP="007D1364">
            <w:pPr>
              <w:jc w:val="both"/>
            </w:pPr>
            <w:hyperlink r:id="rId16" w:history="1">
              <w:r w:rsidR="007D1364" w:rsidRPr="00020295">
                <w:rPr>
                  <w:rStyle w:val="affa"/>
                </w:rPr>
                <w:t>https://www.youtube.com/watch?v=P7-UNYm0P2w</w:t>
              </w:r>
            </w:hyperlink>
          </w:p>
          <w:p w:rsidR="007D1364" w:rsidRDefault="00C8591F" w:rsidP="007D1364">
            <w:pPr>
              <w:jc w:val="both"/>
            </w:pPr>
            <w:hyperlink r:id="rId17" w:history="1">
              <w:r w:rsidR="007D1364" w:rsidRPr="00020295">
                <w:rPr>
                  <w:rStyle w:val="affa"/>
                </w:rPr>
                <w:t>https://www.youtube.com/watch?v=a1kN6QxpI6E</w:t>
              </w:r>
            </w:hyperlink>
          </w:p>
          <w:p w:rsidR="007D1364" w:rsidRDefault="00C8591F" w:rsidP="007D1364">
            <w:pPr>
              <w:jc w:val="both"/>
            </w:pPr>
            <w:hyperlink r:id="rId18" w:history="1">
              <w:r w:rsidR="007D1364" w:rsidRPr="00020295">
                <w:rPr>
                  <w:rStyle w:val="affa"/>
                </w:rPr>
                <w:t>https://www.education.com/lesson-plans/?cid=11.2143</w:t>
              </w:r>
            </w:hyperlink>
          </w:p>
          <w:p w:rsidR="007D1364" w:rsidRDefault="00C8591F" w:rsidP="007D1364">
            <w:pPr>
              <w:jc w:val="both"/>
            </w:pPr>
            <w:hyperlink r:id="rId19" w:history="1">
              <w:r w:rsidR="007D1364" w:rsidRPr="00020295">
                <w:rPr>
                  <w:rStyle w:val="affa"/>
                </w:rPr>
                <w:t>https://www.projectpals.com/project-based-learning-blog/how-to-implement-inquiry-based-learning-lesson-plans</w:t>
              </w:r>
            </w:hyperlink>
          </w:p>
          <w:p w:rsidR="007D1364" w:rsidRDefault="00C8591F" w:rsidP="007D1364">
            <w:pPr>
              <w:jc w:val="both"/>
            </w:pPr>
            <w:hyperlink r:id="rId20" w:history="1">
              <w:r w:rsidR="007D1364" w:rsidRPr="00020295">
                <w:rPr>
                  <w:rStyle w:val="affa"/>
                </w:rPr>
                <w:t>https://ncssm.instructure.com/courses/789/modules</w:t>
              </w:r>
            </w:hyperlink>
          </w:p>
          <w:p w:rsidR="007D1364" w:rsidRDefault="00C8591F" w:rsidP="007D1364">
            <w:pPr>
              <w:jc w:val="both"/>
            </w:pPr>
            <w:hyperlink r:id="rId21" w:history="1">
              <w:r w:rsidR="00092927" w:rsidRPr="00E325F7">
                <w:rPr>
                  <w:rStyle w:val="affa"/>
                </w:rPr>
                <w:t>https://www.youtube.com/watch?v=P7-UNYm0P2w&amp;t=50s</w:t>
              </w:r>
            </w:hyperlink>
          </w:p>
          <w:p w:rsidR="00092927" w:rsidRPr="003F0C99" w:rsidRDefault="00092927" w:rsidP="007D1364">
            <w:pPr>
              <w:jc w:val="both"/>
            </w:pPr>
          </w:p>
        </w:tc>
      </w:tr>
      <w:tr w:rsidR="00FA087B" w:rsidRPr="00B63CC1" w:rsidTr="00E23AAA">
        <w:trPr>
          <w:trHeight w:val="12882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A087B" w:rsidRDefault="00FA087B" w:rsidP="005625F1">
            <w:pPr>
              <w:spacing w:line="480" w:lineRule="auto"/>
              <w:jc w:val="both"/>
              <w:rPr>
                <w:rFonts w:eastAsia="標楷體"/>
                <w:b/>
              </w:rPr>
            </w:pPr>
            <w:r w:rsidRPr="00D20710">
              <w:rPr>
                <w:rFonts w:eastAsia="標楷體"/>
                <w:b/>
              </w:rPr>
              <w:lastRenderedPageBreak/>
              <w:t>英語鷹架</w:t>
            </w:r>
            <w:r w:rsidRPr="00D20710">
              <w:rPr>
                <w:rFonts w:eastAsia="標楷體" w:hint="eastAsia"/>
                <w:b/>
              </w:rPr>
              <w:t xml:space="preserve"> </w:t>
            </w:r>
            <w:r w:rsidRPr="00D20710">
              <w:rPr>
                <w:rFonts w:eastAsia="標楷體"/>
                <w:b/>
              </w:rPr>
              <w:t>(Scaffolding language)</w:t>
            </w:r>
            <w:r w:rsidRPr="00D20710">
              <w:rPr>
                <w:rFonts w:eastAsia="標楷體"/>
                <w:b/>
              </w:rPr>
              <w:t>：</w:t>
            </w:r>
          </w:p>
          <w:p w:rsidR="00B460B7" w:rsidRPr="002730CC" w:rsidRDefault="005625F1" w:rsidP="005625F1">
            <w:pPr>
              <w:spacing w:line="480" w:lineRule="auto"/>
              <w:jc w:val="center"/>
              <w:rPr>
                <w:rFonts w:eastAsia="標楷體"/>
                <w:b/>
                <w:bdr w:val="single" w:sz="4" w:space="0" w:color="auto"/>
                <w:shd w:val="pct15" w:color="auto" w:fill="FFFFFF"/>
              </w:rPr>
            </w:pPr>
            <w:r>
              <w:rPr>
                <w:rFonts w:eastAsia="標楷體" w:hint="eastAsia"/>
                <w:b/>
                <w:bdr w:val="single" w:sz="4" w:space="0" w:color="auto"/>
                <w:shd w:val="pct15" w:color="auto" w:fill="FFFFFF"/>
              </w:rPr>
              <w:t xml:space="preserve">  </w:t>
            </w:r>
            <w:r w:rsidR="00B460B7" w:rsidRPr="002730CC">
              <w:rPr>
                <w:rFonts w:eastAsia="標楷體"/>
                <w:b/>
                <w:bdr w:val="single" w:sz="4" w:space="0" w:color="auto"/>
                <w:shd w:val="pct15" w:color="auto" w:fill="FFFFFF"/>
              </w:rPr>
              <w:t>Lesson</w:t>
            </w:r>
            <w:r w:rsidR="00B460B7" w:rsidRPr="002730CC">
              <w:rPr>
                <w:rFonts w:eastAsia="標楷體" w:hint="eastAsia"/>
                <w:b/>
                <w:bdr w:val="single" w:sz="4" w:space="0" w:color="auto"/>
                <w:shd w:val="pct15" w:color="auto" w:fill="FFFFFF"/>
              </w:rPr>
              <w:t xml:space="preserve"> 1</w:t>
            </w:r>
            <w:r>
              <w:rPr>
                <w:rFonts w:eastAsia="標楷體" w:hint="eastAsia"/>
                <w:b/>
                <w:bdr w:val="single" w:sz="4" w:space="0" w:color="auto"/>
                <w:shd w:val="pct15" w:color="auto" w:fill="FFFFFF"/>
              </w:rPr>
              <w:t xml:space="preserve">  </w:t>
            </w:r>
          </w:p>
          <w:p w:rsidR="00F64239" w:rsidRPr="002730CC" w:rsidRDefault="00E23AAA" w:rsidP="005625F1">
            <w:pPr>
              <w:spacing w:line="480" w:lineRule="auto"/>
              <w:jc w:val="center"/>
              <w:rPr>
                <w:rFonts w:eastAsia="標楷體"/>
                <w:b/>
              </w:rPr>
            </w:pPr>
            <w:r w:rsidRPr="00B80EFC">
              <w:rPr>
                <w:rFonts w:eastAsia="標楷體" w:hint="eastAsia"/>
                <w:b/>
                <w:noProof/>
                <w:shd w:val="pct15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8399B34" wp14:editId="4503D53C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187960</wp:posOffset>
                      </wp:positionV>
                      <wp:extent cx="1581150" cy="0"/>
                      <wp:effectExtent l="0" t="133350" r="0" b="133350"/>
                      <wp:wrapNone/>
                      <wp:docPr id="21" name="直線單箭頭接點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115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B12C24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21" o:spid="_x0000_s1026" type="#_x0000_t32" style="position:absolute;margin-left:181.5pt;margin-top:14.8pt;width:124.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" strokecolor="black [3213]" strokeweight="2.25pt">
                      <v:stroke endarrow="open"/>
                    </v:shape>
                  </w:pict>
                </mc:Fallback>
              </mc:AlternateContent>
            </w:r>
            <w:r w:rsidRPr="00B80EFC">
              <w:rPr>
                <w:rFonts w:eastAsia="標楷體" w:hint="eastAsia"/>
                <w:b/>
                <w:shd w:val="pct15" w:color="auto" w:fill="FFFFFF"/>
              </w:rPr>
              <w:t>透過</w:t>
            </w:r>
            <w:r w:rsidR="00F64239" w:rsidRPr="00B80EFC">
              <w:rPr>
                <w:rFonts w:eastAsia="標楷體" w:hint="eastAsia"/>
                <w:b/>
                <w:shd w:val="pct15" w:color="auto" w:fill="FFFFFF"/>
              </w:rPr>
              <w:t>提問</w:t>
            </w:r>
            <w:r w:rsidR="000B70F1">
              <w:rPr>
                <w:rFonts w:eastAsia="標楷體" w:hint="eastAsia"/>
                <w:b/>
                <w:shd w:val="pct15" w:color="auto" w:fill="FFFFFF"/>
              </w:rPr>
              <w:t xml:space="preserve"> (Question</w:t>
            </w:r>
            <w:r w:rsidR="00F64239" w:rsidRPr="00B80EFC">
              <w:rPr>
                <w:rFonts w:eastAsia="標楷體" w:hint="eastAsia"/>
                <w:b/>
                <w:shd w:val="pct15" w:color="auto" w:fill="FFFFFF"/>
              </w:rPr>
              <w:t>)</w:t>
            </w:r>
            <w:r w:rsidR="00F64239" w:rsidRPr="002730CC">
              <w:rPr>
                <w:rFonts w:eastAsia="標楷體" w:hint="eastAsia"/>
                <w:b/>
              </w:rPr>
              <w:t xml:space="preserve">     </w:t>
            </w:r>
            <w:r w:rsidR="000D70A4">
              <w:rPr>
                <w:rFonts w:eastAsia="標楷體" w:hint="eastAsia"/>
                <w:b/>
              </w:rPr>
              <w:t xml:space="preserve">         </w:t>
            </w:r>
            <w:r w:rsidR="00F64239" w:rsidRPr="002730CC">
              <w:rPr>
                <w:rFonts w:eastAsia="標楷體" w:hint="eastAsia"/>
                <w:b/>
              </w:rPr>
              <w:t xml:space="preserve">    </w:t>
            </w:r>
            <w:r w:rsidR="00811320">
              <w:rPr>
                <w:rFonts w:eastAsia="標楷體" w:hint="eastAsia"/>
                <w:b/>
              </w:rPr>
              <w:t xml:space="preserve">  </w:t>
            </w:r>
            <w:r w:rsidR="00F64239" w:rsidRPr="002730CC">
              <w:rPr>
                <w:rFonts w:eastAsia="標楷體" w:hint="eastAsia"/>
                <w:b/>
              </w:rPr>
              <w:t xml:space="preserve">       </w:t>
            </w:r>
            <w:r w:rsidR="00811320">
              <w:rPr>
                <w:rFonts w:eastAsia="標楷體" w:hint="eastAsia"/>
                <w:b/>
              </w:rPr>
              <w:t xml:space="preserve"> </w:t>
            </w:r>
            <w:r w:rsidR="00F64239" w:rsidRPr="00B80EFC">
              <w:rPr>
                <w:rFonts w:eastAsia="標楷體" w:hint="eastAsia"/>
                <w:b/>
                <w:shd w:val="pct15" w:color="auto" w:fill="FFFFFF"/>
              </w:rPr>
              <w:t>建立概念</w:t>
            </w:r>
            <w:r w:rsidR="00F64239" w:rsidRPr="00B80EFC">
              <w:rPr>
                <w:rFonts w:eastAsia="標楷體" w:hint="eastAsia"/>
                <w:b/>
                <w:shd w:val="pct15" w:color="auto" w:fill="FFFFFF"/>
              </w:rPr>
              <w:t xml:space="preserve"> (Concept building)</w:t>
            </w:r>
          </w:p>
          <w:p w:rsidR="00F64239" w:rsidRPr="002730CC" w:rsidRDefault="00DB3F7E" w:rsidP="00DB3F7E">
            <w:pPr>
              <w:spacing w:line="360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</w:t>
            </w:r>
            <w:r w:rsidR="00B5726B" w:rsidRPr="002730CC">
              <w:rPr>
                <w:rFonts w:eastAsia="標楷體" w:hint="eastAsia"/>
              </w:rPr>
              <w:t>1. I</w:t>
            </w:r>
            <w:r w:rsidR="00753B76" w:rsidRPr="002730CC">
              <w:rPr>
                <w:rFonts w:eastAsia="標楷體" w:hint="eastAsia"/>
              </w:rPr>
              <w:t xml:space="preserve">s it land or </w:t>
            </w:r>
            <w:r w:rsidR="00B5726B" w:rsidRPr="002730CC">
              <w:rPr>
                <w:rFonts w:eastAsia="標楷體" w:hint="eastAsia"/>
              </w:rPr>
              <w:t xml:space="preserve">water?         </w:t>
            </w:r>
            <w:r>
              <w:rPr>
                <w:rFonts w:eastAsia="標楷體" w:hint="eastAsia"/>
              </w:rPr>
              <w:t xml:space="preserve">             </w:t>
            </w:r>
            <w:r w:rsidR="000D70A4"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 xml:space="preserve">    </w:t>
            </w:r>
            <w:r w:rsidR="00B5726B" w:rsidRPr="002730CC">
              <w:rPr>
                <w:rFonts w:eastAsia="標楷體" w:hint="eastAsia"/>
              </w:rPr>
              <w:t>1. Water. / Land.</w:t>
            </w:r>
          </w:p>
          <w:p w:rsidR="00E23AAA" w:rsidRPr="002730CC" w:rsidRDefault="00DB3F7E" w:rsidP="000D70A4">
            <w:pPr>
              <w:spacing w:line="360" w:lineRule="auto"/>
              <w:ind w:firstLineChars="100" w:firstLine="24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="00B5726B" w:rsidRPr="002730CC">
              <w:rPr>
                <w:rFonts w:eastAsia="標楷體" w:hint="eastAsia"/>
              </w:rPr>
              <w:t xml:space="preserve">2. </w:t>
            </w:r>
            <w:r w:rsidR="00E23AAA" w:rsidRPr="002730CC">
              <w:rPr>
                <w:rFonts w:eastAsia="標楷體" w:hint="eastAsia"/>
              </w:rPr>
              <w:t>Where do _____</w:t>
            </w:r>
            <w:r w:rsidR="002730CC" w:rsidRPr="002730CC">
              <w:rPr>
                <w:rFonts w:eastAsia="標楷體" w:hint="eastAsia"/>
              </w:rPr>
              <w:t xml:space="preserve">______ live?     </w:t>
            </w:r>
            <w:r w:rsidR="00E23AAA" w:rsidRPr="002730CC"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 xml:space="preserve"> </w:t>
            </w:r>
            <w:r w:rsidR="002730CC" w:rsidRPr="002730CC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</w:t>
            </w:r>
            <w:r w:rsidR="000D70A4"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 xml:space="preserve"> </w:t>
            </w:r>
            <w:r w:rsidR="002730CC" w:rsidRPr="002730CC">
              <w:rPr>
                <w:rFonts w:eastAsia="標楷體" w:hint="eastAsia"/>
              </w:rPr>
              <w:t xml:space="preserve">  </w:t>
            </w:r>
            <w:r w:rsidR="00E23AAA" w:rsidRPr="002730CC">
              <w:rPr>
                <w:rFonts w:eastAsia="標楷體" w:hint="eastAsia"/>
              </w:rPr>
              <w:t xml:space="preserve">2. </w:t>
            </w:r>
            <w:r w:rsidR="00D64438">
              <w:rPr>
                <w:rFonts w:eastAsia="標楷體" w:hint="eastAsia"/>
              </w:rPr>
              <w:t>(</w:t>
            </w:r>
            <w:r w:rsidR="002730CC" w:rsidRPr="002730CC">
              <w:rPr>
                <w:rFonts w:eastAsia="標楷體" w:hint="eastAsia"/>
              </w:rPr>
              <w:t>_________</w:t>
            </w:r>
            <w:proofErr w:type="gramStart"/>
            <w:r w:rsidR="002730CC" w:rsidRPr="002730CC">
              <w:rPr>
                <w:rFonts w:eastAsia="標楷體" w:hint="eastAsia"/>
              </w:rPr>
              <w:t xml:space="preserve">_ </w:t>
            </w:r>
            <w:r w:rsidR="00D64438">
              <w:rPr>
                <w:rFonts w:eastAsia="標楷體" w:hint="eastAsia"/>
              </w:rPr>
              <w:t>)</w:t>
            </w:r>
            <w:proofErr w:type="gramEnd"/>
            <w:r w:rsidR="002730CC" w:rsidRPr="002730CC">
              <w:rPr>
                <w:rFonts w:eastAsia="標楷體" w:hint="eastAsia"/>
              </w:rPr>
              <w:t xml:space="preserve"> live </w:t>
            </w:r>
            <w:r w:rsidR="002730CC" w:rsidRPr="00811320">
              <w:rPr>
                <w:rFonts w:eastAsia="標楷體" w:hint="eastAsia"/>
                <w:bdr w:val="single" w:sz="4" w:space="0" w:color="auto"/>
              </w:rPr>
              <w:t>on land</w:t>
            </w:r>
            <w:r w:rsidR="002730CC">
              <w:rPr>
                <w:rFonts w:eastAsia="標楷體" w:hint="eastAsia"/>
              </w:rPr>
              <w:t xml:space="preserve"> / </w:t>
            </w:r>
            <w:r w:rsidR="002730CC" w:rsidRPr="00811320">
              <w:rPr>
                <w:rFonts w:eastAsia="標楷體" w:hint="eastAsia"/>
                <w:bdr w:val="single" w:sz="4" w:space="0" w:color="auto"/>
              </w:rPr>
              <w:t>in the water.</w:t>
            </w:r>
          </w:p>
          <w:p w:rsidR="002730CC" w:rsidRPr="00811320" w:rsidRDefault="005625F1" w:rsidP="00B5726B">
            <w:pPr>
              <w:spacing w:line="360" w:lineRule="auto"/>
              <w:jc w:val="both"/>
              <w:rPr>
                <w:rFonts w:eastAsia="標楷體"/>
                <w:bdr w:val="single" w:sz="4" w:space="0" w:color="auto"/>
              </w:rPr>
            </w:pPr>
            <w:r w:rsidRPr="002730CC">
              <w:rPr>
                <w:rFonts w:eastAsia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696C410" wp14:editId="20EC7D3F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330835</wp:posOffset>
                      </wp:positionV>
                      <wp:extent cx="1562100" cy="1409700"/>
                      <wp:effectExtent l="0" t="0" r="19050" b="19050"/>
                      <wp:wrapNone/>
                      <wp:docPr id="23" name="向上箭號圖說文字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1409700"/>
                              </a:xfrm>
                              <a:prstGeom prst="upArrowCallout">
                                <a:avLst>
                                  <a:gd name="adj1" fmla="val 25960"/>
                                  <a:gd name="adj2" fmla="val 20725"/>
                                  <a:gd name="adj3" fmla="val 11903"/>
                                  <a:gd name="adj4" fmla="val 72109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8591F" w:rsidRPr="00E23AAA" w:rsidRDefault="00C8591F" w:rsidP="002730CC">
                                  <w:pPr>
                                    <w:jc w:val="center"/>
                                  </w:pPr>
                                  <w:r w:rsidRPr="00D20710">
                                    <w:rPr>
                                      <w:rFonts w:hint="eastAsia"/>
                                    </w:rPr>
                                    <w:t>monkey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s/ </w:t>
                                  </w:r>
                                  <w:r w:rsidRPr="00D20710">
                                    <w:t>koala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giraffe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</w:t>
                                  </w:r>
                                  <w:r w:rsidRPr="00D20710">
                                    <w:rPr>
                                      <w:rFonts w:hint="eastAsia"/>
                                    </w:rPr>
                                    <w:t>lion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s/</w:t>
                                  </w:r>
                                  <w:r w:rsidRPr="00D20710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t>bear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 dog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 cat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 xml:space="preserve">/ </w:t>
                                  </w:r>
                                  <w:r w:rsidRPr="00D20710">
                                    <w:t>goat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96C410" id="_x0000_t79" coordsize="21600,21600" o:spt="79" adj="7200,5400,3600,8100" path="m0@0l@3@0@3@2@1@2,10800,0@4@2@5@2@5@0,21600@0,21600,21600,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</v:formulas>
                      <v:path o:connecttype="custom" o:connectlocs="10800,0;0,@7;10800,21600;21600,@7" o:connectangles="270,180,90,0" textboxrect="0,@0,21600,21600"/>
                      <v:handles>
                        <v:h position="topLeft,#0" yrange="@2,21600"/>
                        <v:h position="#1,topLeft" xrange="0,@3"/>
                        <v:h position="#3,#2" xrange="@1,10800" yrange="0,@0"/>
                      </v:handles>
                    </v:shapetype>
                    <v:shape id="向上箭號圖說文字 23" o:spid="_x0000_s1026" type="#_x0000_t79" style="position:absolute;left:0;text-align:left;margin-left:264.75pt;margin-top:26.05pt;width:123pt;height:11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" adj="6024,6760,2571,8270" fillcolor="white [3201]" strokecolor="black [3200]" strokeweight="2pt">
                      <v:textbox>
                        <w:txbxContent>
                          <w:p w:rsidR="00C8591F" w:rsidRPr="00E23AAA" w:rsidRDefault="00C8591F" w:rsidP="002730CC">
                            <w:pPr>
                              <w:jc w:val="center"/>
                            </w:pPr>
                            <w:r w:rsidRPr="00D20710">
                              <w:rPr>
                                <w:rFonts w:hint="eastAsia"/>
                              </w:rPr>
                              <w:t>monkey</w:t>
                            </w:r>
                            <w:r>
                              <w:rPr>
                                <w:rFonts w:hint="eastAsia"/>
                              </w:rPr>
                              <w:t xml:space="preserve">s/ </w:t>
                            </w:r>
                            <w:r w:rsidRPr="00D20710">
                              <w:t>koala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giraffe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</w:t>
                            </w:r>
                            <w:r w:rsidRPr="00D20710">
                              <w:rPr>
                                <w:rFonts w:hint="eastAsia"/>
                              </w:rPr>
                              <w:t>lion</w:t>
                            </w:r>
                            <w:r>
                              <w:rPr>
                                <w:rFonts w:hint="eastAsia"/>
                              </w:rPr>
                              <w:t>s/</w:t>
                            </w:r>
                            <w:r w:rsidRPr="00D20710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bear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 dog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 cat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 xml:space="preserve">/ </w:t>
                            </w:r>
                            <w:r w:rsidRPr="00D20710">
                              <w:t>goat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1320" w:rsidRPr="002730CC">
              <w:rPr>
                <w:rFonts w:eastAsia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5A1C864" wp14:editId="3A91879C">
                      <wp:simplePos x="0" y="0"/>
                      <wp:positionH relativeFrom="column">
                        <wp:posOffset>5076825</wp:posOffset>
                      </wp:positionH>
                      <wp:positionV relativeFrom="paragraph">
                        <wp:posOffset>311785</wp:posOffset>
                      </wp:positionV>
                      <wp:extent cx="1562100" cy="1409700"/>
                      <wp:effectExtent l="0" t="0" r="19050" b="19050"/>
                      <wp:wrapNone/>
                      <wp:docPr id="24" name="向上箭號圖說文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1409700"/>
                              </a:xfrm>
                              <a:prstGeom prst="upArrowCallout">
                                <a:avLst>
                                  <a:gd name="adj1" fmla="val 25342"/>
                                  <a:gd name="adj2" fmla="val 22838"/>
                                  <a:gd name="adj3" fmla="val 13721"/>
                                  <a:gd name="adj4" fmla="val 71618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8591F" w:rsidRPr="00E23AAA" w:rsidRDefault="00C8591F" w:rsidP="002730CC">
                                  <w:pPr>
                                    <w:jc w:val="center"/>
                                  </w:pPr>
                                  <w:r w:rsidRPr="00D20710">
                                    <w:t>squid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shrimp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clam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crab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jellyfish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turtle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octopus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es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shark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whale.</w:t>
                                  </w:r>
                                </w:p>
                                <w:p w:rsidR="00C8591F" w:rsidRPr="002730CC" w:rsidRDefault="00C8591F" w:rsidP="002730C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1C864" id="向上箭號圖說文字 24" o:spid="_x0000_s1027" type="#_x0000_t79" style="position:absolute;left:0;text-align:left;margin-left:399.75pt;margin-top:24.55pt;width:123pt;height:11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" adj="6131,6348,2964,8330" fillcolor="white [3201]" strokecolor="black [3200]" strokeweight="2pt">
                      <v:textbox>
                        <w:txbxContent>
                          <w:p w:rsidR="00C8591F" w:rsidRPr="00E23AAA" w:rsidRDefault="00C8591F" w:rsidP="002730CC">
                            <w:pPr>
                              <w:jc w:val="center"/>
                            </w:pPr>
                            <w:r w:rsidRPr="00D20710">
                              <w:t>squid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shrimp</w:t>
                            </w:r>
                            <w:r>
                              <w:t>/</w:t>
                            </w:r>
                            <w:r w:rsidRPr="00D20710">
                              <w:t xml:space="preserve"> clam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crab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jellyfish</w:t>
                            </w:r>
                            <w:r>
                              <w:t>/</w:t>
                            </w:r>
                            <w:r w:rsidRPr="00D20710">
                              <w:t xml:space="preserve"> turtle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octopus</w:t>
                            </w:r>
                            <w:r>
                              <w:rPr>
                                <w:rFonts w:hint="eastAsia"/>
                              </w:rPr>
                              <w:t>es</w:t>
                            </w:r>
                            <w:r>
                              <w:t>/</w:t>
                            </w:r>
                            <w:r w:rsidRPr="00D20710">
                              <w:t xml:space="preserve"> shark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whale.</w:t>
                            </w:r>
                          </w:p>
                          <w:p w:rsidR="00C8591F" w:rsidRPr="002730CC" w:rsidRDefault="00C8591F" w:rsidP="002730C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D70A4" w:rsidRPr="002730CC">
              <w:rPr>
                <w:rFonts w:eastAsia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C0C38FF" wp14:editId="7BF379DB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-2540</wp:posOffset>
                      </wp:positionV>
                      <wp:extent cx="1762125" cy="2247900"/>
                      <wp:effectExtent l="0" t="0" r="28575" b="19050"/>
                      <wp:wrapNone/>
                      <wp:docPr id="22" name="向上箭號圖說文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2247900"/>
                              </a:xfrm>
                              <a:prstGeom prst="upArrowCallout">
                                <a:avLst>
                                  <a:gd name="adj1" fmla="val 20251"/>
                                  <a:gd name="adj2" fmla="val 22838"/>
                                  <a:gd name="adj3" fmla="val 19054"/>
                                  <a:gd name="adj4" fmla="val 76163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8591F" w:rsidRPr="00E23AAA" w:rsidRDefault="00C8591F" w:rsidP="00E23AAA">
                                  <w:pPr>
                                    <w:jc w:val="center"/>
                                  </w:pPr>
                                  <w:r w:rsidRPr="00D20710">
                                    <w:rPr>
                                      <w:rFonts w:hint="eastAsia"/>
                                    </w:rPr>
                                    <w:t>monkey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s/ </w:t>
                                  </w:r>
                                  <w:r w:rsidRPr="00D20710">
                                    <w:t>koala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giraffe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</w:t>
                                  </w:r>
                                  <w:r w:rsidRPr="00D20710">
                                    <w:rPr>
                                      <w:rFonts w:hint="eastAsia"/>
                                    </w:rPr>
                                    <w:t>lion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s/</w:t>
                                  </w:r>
                                  <w:r w:rsidRPr="00D20710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 w:rsidRPr="00D20710">
                                    <w:t>bear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dog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cat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goat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squid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shrimp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clam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crab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jellyfish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turtle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octopus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es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shark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  <w:r>
                                    <w:t>/</w:t>
                                  </w:r>
                                  <w:r w:rsidRPr="00D20710">
                                    <w:t xml:space="preserve"> whale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C38FF" id="向上箭號圖說文字 22" o:spid="_x0000_s1028" type="#_x0000_t79" style="position:absolute;left:0;text-align:left;margin-left:47.25pt;margin-top:-.2pt;width:138.75pt;height:17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" adj="5149,5867,3226,8613" fillcolor="white [3201]" strokecolor="black [3200]" strokeweight="2pt">
                      <v:textbox>
                        <w:txbxContent>
                          <w:p w:rsidR="00C8591F" w:rsidRPr="00E23AAA" w:rsidRDefault="00C8591F" w:rsidP="00E23AAA">
                            <w:pPr>
                              <w:jc w:val="center"/>
                            </w:pPr>
                            <w:r w:rsidRPr="00D20710">
                              <w:rPr>
                                <w:rFonts w:hint="eastAsia"/>
                              </w:rPr>
                              <w:t>monkey</w:t>
                            </w:r>
                            <w:r>
                              <w:rPr>
                                <w:rFonts w:hint="eastAsia"/>
                              </w:rPr>
                              <w:t xml:space="preserve">s/ </w:t>
                            </w:r>
                            <w:r w:rsidRPr="00D20710">
                              <w:t>koala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giraffe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</w:t>
                            </w:r>
                            <w:r w:rsidRPr="00D20710">
                              <w:rPr>
                                <w:rFonts w:hint="eastAsia"/>
                              </w:rPr>
                              <w:t>lion</w:t>
                            </w:r>
                            <w:r>
                              <w:rPr>
                                <w:rFonts w:hint="eastAsia"/>
                              </w:rPr>
                              <w:t>s/</w:t>
                            </w:r>
                            <w:r w:rsidRPr="00D20710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D20710">
                              <w:t>bear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dog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cat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goat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squid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shrimp</w:t>
                            </w:r>
                            <w:r>
                              <w:t>/</w:t>
                            </w:r>
                            <w:r w:rsidRPr="00D20710">
                              <w:t xml:space="preserve"> clam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crab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jellyfish</w:t>
                            </w:r>
                            <w:r>
                              <w:t>/</w:t>
                            </w:r>
                            <w:r w:rsidRPr="00D20710">
                              <w:t xml:space="preserve"> turtle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octopus</w:t>
                            </w:r>
                            <w:r>
                              <w:rPr>
                                <w:rFonts w:hint="eastAsia"/>
                              </w:rPr>
                              <w:t>es</w:t>
                            </w:r>
                            <w:r>
                              <w:t>/</w:t>
                            </w:r>
                            <w:r w:rsidRPr="00D20710">
                              <w:t xml:space="preserve"> shark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t>/</w:t>
                            </w:r>
                            <w:r w:rsidRPr="00D20710">
                              <w:t xml:space="preserve"> whale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30CC" w:rsidRPr="002730CC">
              <w:rPr>
                <w:rFonts w:eastAsia="標楷體" w:hint="eastAsia"/>
              </w:rPr>
              <w:t xml:space="preserve">                                                 </w:t>
            </w:r>
            <w:r w:rsidR="002730CC" w:rsidRPr="00811320">
              <w:rPr>
                <w:rFonts w:eastAsia="標楷體" w:hint="eastAsia"/>
                <w:bdr w:val="single" w:sz="4" w:space="0" w:color="auto"/>
              </w:rPr>
              <w:t xml:space="preserve">  on land   </w:t>
            </w:r>
            <w:r w:rsidR="002730CC" w:rsidRPr="002730CC">
              <w:rPr>
                <w:rFonts w:eastAsia="標楷體" w:hint="eastAsia"/>
              </w:rPr>
              <w:t xml:space="preserve">    </w:t>
            </w:r>
            <w:r w:rsidR="00811320">
              <w:rPr>
                <w:rFonts w:eastAsia="標楷體" w:hint="eastAsia"/>
              </w:rPr>
              <w:t xml:space="preserve">  </w:t>
            </w:r>
            <w:r w:rsidR="002730CC" w:rsidRPr="002730CC">
              <w:rPr>
                <w:rFonts w:eastAsia="標楷體" w:hint="eastAsia"/>
              </w:rPr>
              <w:t xml:space="preserve">    </w:t>
            </w:r>
            <w:r w:rsidR="002730CC" w:rsidRPr="00811320">
              <w:rPr>
                <w:rFonts w:eastAsia="標楷體" w:hint="eastAsia"/>
                <w:bdr w:val="single" w:sz="4" w:space="0" w:color="auto"/>
              </w:rPr>
              <w:t xml:space="preserve">  in the water</w:t>
            </w:r>
            <w:r w:rsidR="00811320">
              <w:rPr>
                <w:rFonts w:eastAsia="標楷體" w:hint="eastAsia"/>
                <w:bdr w:val="single" w:sz="4" w:space="0" w:color="auto"/>
              </w:rPr>
              <w:t xml:space="preserve">  </w:t>
            </w:r>
          </w:p>
          <w:p w:rsidR="002730CC" w:rsidRPr="002730CC" w:rsidRDefault="00E23AAA" w:rsidP="00CC54A0">
            <w:pPr>
              <w:jc w:val="both"/>
              <w:rPr>
                <w:rFonts w:eastAsia="標楷體"/>
              </w:rPr>
            </w:pPr>
            <w:r w:rsidRPr="002730CC">
              <w:rPr>
                <w:rFonts w:eastAsia="標楷體" w:hint="eastAsia"/>
              </w:rPr>
              <w:t xml:space="preserve">        </w:t>
            </w:r>
          </w:p>
          <w:p w:rsidR="002730CC" w:rsidRPr="002730CC" w:rsidRDefault="002730CC" w:rsidP="00CC54A0">
            <w:pPr>
              <w:jc w:val="both"/>
              <w:rPr>
                <w:rFonts w:eastAsia="標楷體"/>
              </w:rPr>
            </w:pPr>
          </w:p>
          <w:p w:rsidR="002730CC" w:rsidRPr="002730CC" w:rsidRDefault="00811320" w:rsidP="00CC54A0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DDB0D0C" wp14:editId="47905B9A">
                      <wp:simplePos x="0" y="0"/>
                      <wp:positionH relativeFrom="column">
                        <wp:posOffset>3114358</wp:posOffset>
                      </wp:positionH>
                      <wp:positionV relativeFrom="paragraph">
                        <wp:posOffset>140019</wp:posOffset>
                      </wp:positionV>
                      <wp:extent cx="581025" cy="3614420"/>
                      <wp:effectExtent l="26353" t="0" r="16827" b="16828"/>
                      <wp:wrapNone/>
                      <wp:docPr id="12" name="左大括弧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81025" cy="3614420"/>
                              </a:xfrm>
                              <a:prstGeom prst="leftBrace">
                                <a:avLst>
                                  <a:gd name="adj1" fmla="val 44399"/>
                                  <a:gd name="adj2" fmla="val 50000"/>
                                </a:avLst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093CB7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大括弧 12" o:spid="_x0000_s1026" type="#_x0000_t87" style="position:absolute;margin-left:245.25pt;margin-top:11.05pt;width:45.75pt;height:284.6pt;rotation:-90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" adj="1542" strokecolor="black [3040]" strokeweight="2.25pt"/>
                  </w:pict>
                </mc:Fallback>
              </mc:AlternateContent>
            </w:r>
          </w:p>
          <w:p w:rsidR="002730CC" w:rsidRDefault="002730CC" w:rsidP="00CC54A0">
            <w:pPr>
              <w:jc w:val="both"/>
              <w:rPr>
                <w:rFonts w:eastAsia="標楷體"/>
                <w:b/>
              </w:rPr>
            </w:pPr>
          </w:p>
          <w:p w:rsidR="002730CC" w:rsidRDefault="002730CC" w:rsidP="00CC54A0">
            <w:pPr>
              <w:jc w:val="both"/>
              <w:rPr>
                <w:rFonts w:eastAsia="標楷體"/>
                <w:b/>
              </w:rPr>
            </w:pPr>
          </w:p>
          <w:p w:rsidR="002730CC" w:rsidRDefault="002730CC" w:rsidP="00CC54A0">
            <w:pPr>
              <w:jc w:val="both"/>
              <w:rPr>
                <w:rFonts w:eastAsia="標楷體"/>
                <w:b/>
              </w:rPr>
            </w:pPr>
          </w:p>
          <w:p w:rsidR="002730CC" w:rsidRDefault="002730CC" w:rsidP="00CC54A0">
            <w:pPr>
              <w:jc w:val="both"/>
              <w:rPr>
                <w:rFonts w:eastAsia="標楷體"/>
                <w:b/>
              </w:rPr>
            </w:pPr>
          </w:p>
          <w:p w:rsidR="002730CC" w:rsidRDefault="002730CC" w:rsidP="00CC54A0">
            <w:pPr>
              <w:jc w:val="both"/>
              <w:rPr>
                <w:rFonts w:eastAsia="標楷體"/>
                <w:b/>
              </w:rPr>
            </w:pPr>
          </w:p>
          <w:p w:rsidR="002730CC" w:rsidRDefault="002730CC" w:rsidP="00CC54A0">
            <w:pPr>
              <w:jc w:val="both"/>
              <w:rPr>
                <w:rFonts w:eastAsia="標楷體"/>
                <w:b/>
              </w:rPr>
            </w:pPr>
          </w:p>
          <w:p w:rsidR="00811320" w:rsidRDefault="00811320" w:rsidP="00DB3F7E">
            <w:pPr>
              <w:ind w:firstLineChars="450" w:firstLine="1081"/>
              <w:jc w:val="both"/>
              <w:rPr>
                <w:rFonts w:eastAsia="標楷體"/>
                <w:b/>
              </w:rPr>
            </w:pPr>
          </w:p>
          <w:p w:rsidR="00811320" w:rsidRDefault="0020631A" w:rsidP="00DB3F7E">
            <w:pPr>
              <w:ind w:firstLineChars="450" w:firstLine="1081"/>
              <w:jc w:val="both"/>
              <w:rPr>
                <w:rFonts w:eastAsia="標楷體"/>
                <w:b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9B4C051" wp14:editId="0642C5BC">
                      <wp:simplePos x="0" y="0"/>
                      <wp:positionH relativeFrom="column">
                        <wp:posOffset>3315018</wp:posOffset>
                      </wp:positionH>
                      <wp:positionV relativeFrom="paragraph">
                        <wp:posOffset>224473</wp:posOffset>
                      </wp:positionV>
                      <wp:extent cx="581025" cy="3614420"/>
                      <wp:effectExtent l="26353" t="0" r="16827" b="16828"/>
                      <wp:wrapNone/>
                      <wp:docPr id="9" name="左大括弧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81025" cy="3614420"/>
                              </a:xfrm>
                              <a:prstGeom prst="leftBrace">
                                <a:avLst>
                                  <a:gd name="adj1" fmla="val 44399"/>
                                  <a:gd name="adj2" fmla="val 50000"/>
                                </a:avLst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EA00A1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大括弧 9" o:spid="_x0000_s1026" type="#_x0000_t87" style="position:absolute;margin-left:261.05pt;margin-top:17.7pt;width:45.75pt;height:284.6pt;rotation:-90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" adj="1542" strokeweight="2.25pt"/>
                  </w:pict>
                </mc:Fallback>
              </mc:AlternateContent>
            </w:r>
          </w:p>
          <w:p w:rsidR="00811320" w:rsidRDefault="00811320" w:rsidP="00DB3F7E">
            <w:pPr>
              <w:ind w:firstLineChars="450" w:firstLine="1081"/>
              <w:jc w:val="both"/>
              <w:rPr>
                <w:rFonts w:eastAsia="標楷體"/>
                <w:b/>
              </w:rPr>
            </w:pPr>
          </w:p>
          <w:p w:rsidR="002730CC" w:rsidRPr="00B80EFC" w:rsidRDefault="002730CC" w:rsidP="00811320">
            <w:pPr>
              <w:spacing w:line="360" w:lineRule="auto"/>
              <w:ind w:firstLineChars="1814" w:firstLine="4358"/>
              <w:rPr>
                <w:rFonts w:eastAsia="標楷體"/>
                <w:b/>
                <w:shd w:val="pct15" w:color="auto" w:fill="FFFFFF"/>
              </w:rPr>
            </w:pPr>
            <w:r w:rsidRPr="00B80EFC">
              <w:rPr>
                <w:rFonts w:eastAsia="標楷體" w:hint="eastAsia"/>
                <w:b/>
                <w:shd w:val="pct15" w:color="auto" w:fill="FFFFFF"/>
              </w:rPr>
              <w:t>產出</w:t>
            </w:r>
            <w:r w:rsidR="00B63CC1">
              <w:rPr>
                <w:rFonts w:eastAsia="標楷體" w:hint="eastAsia"/>
                <w:b/>
                <w:shd w:val="pct15" w:color="auto" w:fill="FFFFFF"/>
              </w:rPr>
              <w:t xml:space="preserve"> </w:t>
            </w:r>
            <w:r w:rsidRPr="00B80EFC">
              <w:rPr>
                <w:rFonts w:eastAsia="標楷體" w:hint="eastAsia"/>
                <w:b/>
                <w:shd w:val="pct15" w:color="auto" w:fill="FFFFFF"/>
              </w:rPr>
              <w:t>(</w:t>
            </w:r>
            <w:r w:rsidRPr="00B80EFC">
              <w:rPr>
                <w:rFonts w:eastAsia="標楷體"/>
                <w:b/>
                <w:shd w:val="pct15" w:color="auto" w:fill="FFFFFF"/>
              </w:rPr>
              <w:t>Production</w:t>
            </w:r>
            <w:r w:rsidRPr="00B80EFC">
              <w:rPr>
                <w:rFonts w:eastAsia="標楷體" w:hint="eastAsia"/>
                <w:b/>
                <w:shd w:val="pct15" w:color="auto" w:fill="FFFFFF"/>
              </w:rPr>
              <w:t>)</w:t>
            </w:r>
          </w:p>
          <w:p w:rsidR="002730CC" w:rsidRPr="00811320" w:rsidRDefault="00DB3F7E" w:rsidP="00811320">
            <w:pPr>
              <w:spacing w:line="360" w:lineRule="auto"/>
              <w:ind w:firstLineChars="1200" w:firstLine="3360"/>
              <w:rPr>
                <w:rFonts w:eastAsia="標楷體"/>
                <w:sz w:val="28"/>
                <w:u w:val="single"/>
              </w:rPr>
            </w:pPr>
            <w:r w:rsidRPr="00811320">
              <w:rPr>
                <w:rFonts w:eastAsia="標楷體" w:hint="eastAsia"/>
                <w:sz w:val="28"/>
              </w:rPr>
              <w:t xml:space="preserve">They are lions.  </w:t>
            </w:r>
            <w:r w:rsidRPr="00811320">
              <w:rPr>
                <w:rFonts w:eastAsia="標楷體" w:hint="eastAsia"/>
                <w:sz w:val="28"/>
                <w:u w:val="single"/>
              </w:rPr>
              <w:t>Lions live</w:t>
            </w:r>
            <w:r w:rsidR="00811320" w:rsidRPr="00811320">
              <w:rPr>
                <w:rFonts w:eastAsia="標楷體" w:hint="eastAsia"/>
                <w:sz w:val="28"/>
                <w:u w:val="single"/>
              </w:rPr>
              <w:t xml:space="preserve"> on</w:t>
            </w:r>
            <w:r w:rsidRPr="00811320">
              <w:rPr>
                <w:rFonts w:eastAsia="標楷體" w:hint="eastAsia"/>
                <w:sz w:val="28"/>
                <w:u w:val="single"/>
              </w:rPr>
              <w:t xml:space="preserve"> land.</w:t>
            </w:r>
          </w:p>
          <w:p w:rsidR="00DB3F7E" w:rsidRPr="00811320" w:rsidRDefault="0020631A" w:rsidP="00811320">
            <w:pPr>
              <w:spacing w:line="360" w:lineRule="auto"/>
              <w:ind w:firstLineChars="450" w:firstLine="1260"/>
              <w:jc w:val="center"/>
              <w:rPr>
                <w:rFonts w:eastAsia="標楷體"/>
                <w:sz w:val="28"/>
                <w:u w:val="single"/>
              </w:rPr>
            </w:pPr>
            <w:r>
              <w:rPr>
                <w:rFonts w:eastAsia="標楷體" w:hint="eastAsia"/>
                <w:sz w:val="28"/>
              </w:rPr>
              <w:t>They are shrimp</w:t>
            </w:r>
            <w:r w:rsidR="00DB3F7E" w:rsidRPr="00811320">
              <w:rPr>
                <w:rFonts w:eastAsia="標楷體" w:hint="eastAsia"/>
                <w:sz w:val="28"/>
              </w:rPr>
              <w:t xml:space="preserve">s. </w:t>
            </w:r>
            <w:r w:rsidR="00DB3F7E" w:rsidRPr="00B63CC1">
              <w:rPr>
                <w:rFonts w:eastAsia="標楷體" w:hint="eastAsia"/>
                <w:sz w:val="28"/>
              </w:rPr>
              <w:t xml:space="preserve"> </w:t>
            </w:r>
            <w:r>
              <w:rPr>
                <w:rFonts w:eastAsia="標楷體" w:hint="eastAsia"/>
                <w:sz w:val="28"/>
                <w:u w:val="single"/>
              </w:rPr>
              <w:t>Shrimp</w:t>
            </w:r>
            <w:r w:rsidR="00DB3F7E" w:rsidRPr="00811320">
              <w:rPr>
                <w:rFonts w:eastAsia="標楷體" w:hint="eastAsia"/>
                <w:sz w:val="28"/>
                <w:u w:val="single"/>
              </w:rPr>
              <w:t>s live in the water.</w:t>
            </w:r>
          </w:p>
          <w:p w:rsidR="0045515A" w:rsidRDefault="00E23AAA" w:rsidP="00811320">
            <w:pPr>
              <w:spacing w:line="360" w:lineRule="auto"/>
              <w:jc w:val="both"/>
              <w:rPr>
                <w:rFonts w:eastAsia="標楷體"/>
              </w:rPr>
            </w:pPr>
            <w:r w:rsidRPr="00DB3F7E">
              <w:rPr>
                <w:rFonts w:eastAsia="標楷體" w:hint="eastAsia"/>
              </w:rPr>
              <w:t xml:space="preserve">        </w:t>
            </w:r>
          </w:p>
          <w:p w:rsidR="0045515A" w:rsidRDefault="0045515A" w:rsidP="00811320">
            <w:pPr>
              <w:spacing w:line="360" w:lineRule="auto"/>
              <w:jc w:val="both"/>
              <w:rPr>
                <w:rFonts w:eastAsia="標楷體"/>
              </w:rPr>
            </w:pPr>
          </w:p>
          <w:p w:rsidR="00B460B7" w:rsidRDefault="0045515A" w:rsidP="00811320">
            <w:pPr>
              <w:spacing w:line="360" w:lineRule="auto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</w:t>
            </w:r>
            <w:r w:rsidR="00E23AAA" w:rsidRPr="00DB3F7E">
              <w:rPr>
                <w:rFonts w:eastAsia="標楷體" w:hint="eastAsia"/>
              </w:rPr>
              <w:t xml:space="preserve"> </w:t>
            </w:r>
            <w:r w:rsidR="0020631A">
              <w:rPr>
                <w:rFonts w:eastAsia="標楷體" w:hint="eastAsia"/>
              </w:rPr>
              <w:t>Plus 1+</w:t>
            </w:r>
          </w:p>
          <w:p w:rsidR="0020631A" w:rsidRDefault="0020631A" w:rsidP="00811320">
            <w:pPr>
              <w:spacing w:line="360" w:lineRule="auto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 xml:space="preserve">       </w:t>
            </w:r>
            <w:r w:rsidR="009F42E1">
              <w:rPr>
                <w:rFonts w:eastAsia="標楷體"/>
              </w:rPr>
              <w:t>b</w:t>
            </w:r>
            <w:r>
              <w:rPr>
                <w:rFonts w:eastAsia="標楷體"/>
              </w:rPr>
              <w:t>ig/small/long/short</w:t>
            </w:r>
          </w:p>
          <w:p w:rsidR="005625F1" w:rsidRDefault="005625F1" w:rsidP="00811320">
            <w:pPr>
              <w:spacing w:line="360" w:lineRule="auto"/>
              <w:jc w:val="both"/>
              <w:rPr>
                <w:rFonts w:eastAsia="標楷體"/>
              </w:rPr>
            </w:pPr>
          </w:p>
          <w:p w:rsidR="005625F1" w:rsidRDefault="0020631A" w:rsidP="00811320">
            <w:pPr>
              <w:spacing w:line="360" w:lineRule="auto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                      </w:t>
            </w:r>
            <w:r w:rsidR="00CB0223">
              <w:rPr>
                <w:rFonts w:eastAsia="標楷體"/>
              </w:rPr>
              <w:t xml:space="preserve">   </w:t>
            </w:r>
            <w:r>
              <w:rPr>
                <w:rFonts w:eastAsia="標楷體" w:hint="eastAsia"/>
              </w:rPr>
              <w:t xml:space="preserve"> Lions are big.</w:t>
            </w:r>
          </w:p>
          <w:p w:rsidR="0020631A" w:rsidRDefault="0020631A" w:rsidP="00811320">
            <w:pPr>
              <w:spacing w:line="360" w:lineRule="auto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 xml:space="preserve">                                    </w:t>
            </w:r>
            <w:r w:rsidR="00CB0223"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 xml:space="preserve"> Shrimps are small.</w:t>
            </w:r>
          </w:p>
          <w:p w:rsidR="005625F1" w:rsidRDefault="005625F1" w:rsidP="00811320">
            <w:pPr>
              <w:spacing w:line="360" w:lineRule="auto"/>
              <w:jc w:val="both"/>
              <w:rPr>
                <w:rFonts w:eastAsia="標楷體"/>
              </w:rPr>
            </w:pPr>
          </w:p>
          <w:p w:rsidR="00322F19" w:rsidRDefault="00322F19" w:rsidP="00322F19">
            <w:pPr>
              <w:rPr>
                <w:rFonts w:eastAsia="標楷體"/>
              </w:rPr>
            </w:pPr>
          </w:p>
          <w:p w:rsidR="00322F19" w:rsidRPr="00322F19" w:rsidRDefault="00322F19" w:rsidP="00322F19">
            <w:pPr>
              <w:rPr>
                <w:rFonts w:eastAsia="標楷體"/>
                <w:b/>
                <w:bdr w:val="single" w:sz="4" w:space="0" w:color="auto"/>
                <w:shd w:val="pct15" w:color="auto" w:fill="FFFFFF"/>
              </w:rPr>
            </w:pPr>
          </w:p>
          <w:p w:rsidR="00322F19" w:rsidRPr="002730CC" w:rsidRDefault="00322F19" w:rsidP="00322F19">
            <w:pPr>
              <w:jc w:val="center"/>
              <w:rPr>
                <w:rFonts w:eastAsia="標楷體"/>
                <w:b/>
                <w:bdr w:val="single" w:sz="4" w:space="0" w:color="auto"/>
                <w:shd w:val="pct15" w:color="auto" w:fill="FFFFFF"/>
              </w:rPr>
            </w:pPr>
            <w:r>
              <w:rPr>
                <w:rFonts w:eastAsia="標楷體" w:hint="eastAsia"/>
                <w:b/>
                <w:bdr w:val="single" w:sz="4" w:space="0" w:color="auto"/>
                <w:shd w:val="pct15" w:color="auto" w:fill="FFFFFF"/>
              </w:rPr>
              <w:lastRenderedPageBreak/>
              <w:t xml:space="preserve">  </w:t>
            </w:r>
            <w:r w:rsidRPr="002730CC">
              <w:rPr>
                <w:rFonts w:eastAsia="標楷體"/>
                <w:b/>
                <w:bdr w:val="single" w:sz="4" w:space="0" w:color="auto"/>
                <w:shd w:val="pct15" w:color="auto" w:fill="FFFFFF"/>
              </w:rPr>
              <w:t>Lesson</w:t>
            </w:r>
            <w:r>
              <w:rPr>
                <w:rFonts w:eastAsia="標楷體" w:hint="eastAsia"/>
                <w:b/>
                <w:bdr w:val="single" w:sz="4" w:space="0" w:color="auto"/>
                <w:shd w:val="pct15" w:color="auto" w:fill="FFFFFF"/>
              </w:rPr>
              <w:t xml:space="preserve"> 2  </w:t>
            </w:r>
          </w:p>
          <w:p w:rsidR="00322F19" w:rsidRPr="00B80EFC" w:rsidRDefault="00322F19" w:rsidP="00322F19">
            <w:pPr>
              <w:spacing w:line="360" w:lineRule="auto"/>
              <w:jc w:val="center"/>
              <w:rPr>
                <w:rFonts w:eastAsia="標楷體"/>
                <w:b/>
                <w:shd w:val="pct15" w:color="auto" w:fill="FFFFFF"/>
              </w:rPr>
            </w:pPr>
            <w:r w:rsidRPr="00B80EFC">
              <w:rPr>
                <w:rFonts w:eastAsia="標楷體" w:hint="eastAsia"/>
                <w:b/>
                <w:noProof/>
                <w:shd w:val="pct15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88C8147" wp14:editId="31484BA6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191737</wp:posOffset>
                      </wp:positionV>
                      <wp:extent cx="746760" cy="12039"/>
                      <wp:effectExtent l="0" t="133350" r="0" b="121920"/>
                      <wp:wrapNone/>
                      <wp:docPr id="25" name="直線單箭頭接點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6760" cy="12039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0050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25" o:spid="_x0000_s1026" type="#_x0000_t32" style="position:absolute;margin-left:236.85pt;margin-top:15.1pt;width:58.8pt;height:.9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" strokecolor="black [3213]" strokeweight="2.25pt">
                      <v:stroke endarrow="open"/>
                    </v:shape>
                  </w:pict>
                </mc:Fallback>
              </mc:AlternateContent>
            </w:r>
            <w:r w:rsidRPr="00B80EFC">
              <w:rPr>
                <w:rFonts w:eastAsia="標楷體" w:hint="eastAsia"/>
                <w:b/>
                <w:shd w:val="pct15" w:color="auto" w:fill="FFFFFF"/>
              </w:rPr>
              <w:t>透過</w:t>
            </w:r>
            <w:r w:rsidR="0045515A">
              <w:rPr>
                <w:rFonts w:eastAsia="標楷體" w:hint="eastAsia"/>
                <w:b/>
                <w:shd w:val="pct15" w:color="auto" w:fill="FFFFFF"/>
              </w:rPr>
              <w:t>比較</w:t>
            </w:r>
            <w:r w:rsidR="000B70F1">
              <w:rPr>
                <w:rFonts w:eastAsia="標楷體" w:hint="eastAsia"/>
                <w:b/>
                <w:shd w:val="pct15" w:color="auto" w:fill="FFFFFF"/>
              </w:rPr>
              <w:t>與對照</w:t>
            </w:r>
            <w:r w:rsidR="00724744">
              <w:rPr>
                <w:rFonts w:eastAsia="標楷體" w:hint="eastAsia"/>
                <w:b/>
                <w:shd w:val="pct15" w:color="auto" w:fill="FFFFFF"/>
              </w:rPr>
              <w:t xml:space="preserve"> (</w:t>
            </w:r>
            <w:r w:rsidR="00724744">
              <w:rPr>
                <w:rFonts w:eastAsia="標楷體"/>
                <w:b/>
                <w:shd w:val="pct15" w:color="auto" w:fill="FFFFFF"/>
              </w:rPr>
              <w:t xml:space="preserve">Contrast &amp; </w:t>
            </w:r>
            <w:r w:rsidR="00724744">
              <w:rPr>
                <w:rFonts w:eastAsia="標楷體" w:hint="eastAsia"/>
                <w:b/>
                <w:shd w:val="pct15" w:color="auto" w:fill="FFFFFF"/>
              </w:rPr>
              <w:t xml:space="preserve">Compare </w:t>
            </w:r>
            <w:r w:rsidRPr="00B80EFC">
              <w:rPr>
                <w:rFonts w:eastAsia="標楷體" w:hint="eastAsia"/>
                <w:b/>
                <w:shd w:val="pct15" w:color="auto" w:fill="FFFFFF"/>
              </w:rPr>
              <w:t xml:space="preserve">) </w:t>
            </w:r>
            <w:r w:rsidRPr="002730CC">
              <w:rPr>
                <w:rFonts w:eastAsia="標楷體" w:hint="eastAsia"/>
                <w:b/>
              </w:rPr>
              <w:t xml:space="preserve">    </w:t>
            </w:r>
            <w:r>
              <w:rPr>
                <w:rFonts w:eastAsia="標楷體" w:hint="eastAsia"/>
                <w:b/>
              </w:rPr>
              <w:t xml:space="preserve">         </w:t>
            </w:r>
            <w:r w:rsidRPr="002730CC">
              <w:rPr>
                <w:rFonts w:eastAsia="標楷體" w:hint="eastAsia"/>
                <w:b/>
              </w:rPr>
              <w:t xml:space="preserve">    </w:t>
            </w:r>
            <w:r w:rsidR="0045515A">
              <w:rPr>
                <w:rFonts w:eastAsia="標楷體" w:hint="eastAsia"/>
                <w:b/>
              </w:rPr>
              <w:t>強化</w:t>
            </w:r>
            <w:r w:rsidR="0045515A">
              <w:rPr>
                <w:rFonts w:eastAsia="標楷體" w:hint="eastAsia"/>
                <w:b/>
                <w:shd w:val="pct15" w:color="auto" w:fill="FFFFFF"/>
              </w:rPr>
              <w:t>概念</w:t>
            </w:r>
            <w:r w:rsidRPr="00B80EFC">
              <w:rPr>
                <w:rFonts w:eastAsia="標楷體" w:hint="eastAsia"/>
                <w:b/>
                <w:shd w:val="pct15" w:color="auto" w:fill="FFFFFF"/>
              </w:rPr>
              <w:t xml:space="preserve"> (</w:t>
            </w:r>
            <w:r w:rsidR="0045515A">
              <w:rPr>
                <w:rFonts w:eastAsia="標楷體" w:hint="eastAsia"/>
                <w:b/>
                <w:shd w:val="pct15" w:color="auto" w:fill="FFFFFF"/>
              </w:rPr>
              <w:t xml:space="preserve">Reinforce </w:t>
            </w:r>
            <w:r w:rsidRPr="00B80EFC">
              <w:rPr>
                <w:rFonts w:eastAsia="標楷體" w:hint="eastAsia"/>
                <w:b/>
                <w:shd w:val="pct15" w:color="auto" w:fill="FFFFFF"/>
              </w:rPr>
              <w:t>Concept )</w:t>
            </w:r>
          </w:p>
          <w:p w:rsidR="00322F19" w:rsidRPr="00B30270" w:rsidRDefault="00322F19" w:rsidP="00322F19">
            <w:pPr>
              <w:spacing w:line="276" w:lineRule="auto"/>
              <w:rPr>
                <w:rFonts w:eastAsia="標楷體"/>
                <w:b/>
                <w:u w:val="single"/>
              </w:rPr>
            </w:pPr>
            <w:r>
              <w:rPr>
                <w:rFonts w:eastAsia="標楷體" w:hint="eastAsia"/>
              </w:rPr>
              <w:t xml:space="preserve">     </w:t>
            </w:r>
            <w:r w:rsidR="0045515A">
              <w:rPr>
                <w:rFonts w:eastAsia="標楷體" w:hint="eastAsia"/>
                <w:b/>
                <w:u w:val="single"/>
              </w:rPr>
              <w:t>Co</w:t>
            </w:r>
            <w:r w:rsidR="00724744">
              <w:rPr>
                <w:rFonts w:eastAsia="標楷體"/>
                <w:b/>
                <w:u w:val="single"/>
              </w:rPr>
              <w:t>ntrasting</w:t>
            </w:r>
          </w:p>
          <w:p w:rsidR="00322F19" w:rsidRDefault="00322F19" w:rsidP="00322F19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1. Which </w:t>
            </w:r>
            <w:r w:rsidR="0045515A">
              <w:rPr>
                <w:rFonts w:eastAsia="標楷體"/>
              </w:rPr>
              <w:t>are</w:t>
            </w:r>
            <w:r>
              <w:rPr>
                <w:rFonts w:eastAsia="標楷體" w:hint="eastAsia"/>
              </w:rPr>
              <w:t xml:space="preserve"> the odd one</w:t>
            </w:r>
            <w:r w:rsidR="0045515A">
              <w:rPr>
                <w:rFonts w:eastAsia="標楷體"/>
              </w:rPr>
              <w:t>s</w:t>
            </w:r>
            <w:r w:rsidR="0045515A">
              <w:rPr>
                <w:rFonts w:eastAsia="標楷體" w:hint="eastAsia"/>
              </w:rPr>
              <w:t xml:space="preserve">?                            </w:t>
            </w:r>
            <w:r>
              <w:rPr>
                <w:rFonts w:eastAsia="標楷體" w:hint="eastAsia"/>
              </w:rPr>
              <w:t xml:space="preserve">1. </w:t>
            </w:r>
            <w:r w:rsidR="0045515A">
              <w:rPr>
                <w:rFonts w:eastAsia="標楷體"/>
              </w:rPr>
              <w:t>(Fish)</w:t>
            </w:r>
            <w:r>
              <w:rPr>
                <w:rFonts w:eastAsia="標楷體" w:hint="eastAsia"/>
              </w:rPr>
              <w:t>.</w:t>
            </w:r>
          </w:p>
          <w:p w:rsidR="00322F19" w:rsidRDefault="002E2481" w:rsidP="0045515A">
            <w:pPr>
              <w:spacing w:line="276" w:lineRule="auto"/>
              <w:ind w:firstLineChars="350" w:firstLine="841"/>
              <w:rPr>
                <w:rFonts w:eastAsia="標楷體"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D6DC2D9" wp14:editId="66D8D812">
                      <wp:simplePos x="0" y="0"/>
                      <wp:positionH relativeFrom="column">
                        <wp:posOffset>2905443</wp:posOffset>
                      </wp:positionH>
                      <wp:positionV relativeFrom="paragraph">
                        <wp:posOffset>145733</wp:posOffset>
                      </wp:positionV>
                      <wp:extent cx="581025" cy="3614420"/>
                      <wp:effectExtent l="26353" t="0" r="16827" b="16828"/>
                      <wp:wrapNone/>
                      <wp:docPr id="3" name="左大括弧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81025" cy="3614420"/>
                              </a:xfrm>
                              <a:prstGeom prst="leftBrace">
                                <a:avLst>
                                  <a:gd name="adj1" fmla="val 44399"/>
                                  <a:gd name="adj2" fmla="val 50000"/>
                                </a:avLst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2FDBF9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大括弧 3" o:spid="_x0000_s1026" type="#_x0000_t87" style="position:absolute;margin-left:228.8pt;margin-top:11.5pt;width:45.75pt;height:284.6pt;rotation:-90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" adj="1542" strokecolor="black [3040]" strokeweight="2.25pt"/>
                  </w:pict>
                </mc:Fallback>
              </mc:AlternateContent>
            </w:r>
            <w:r w:rsidR="0045515A">
              <w:rPr>
                <w:rFonts w:eastAsia="標楷體"/>
              </w:rPr>
              <w:t>(</w:t>
            </w:r>
            <w:r w:rsidR="0045515A">
              <w:rPr>
                <w:rFonts w:eastAsia="標楷體" w:hint="eastAsia"/>
              </w:rPr>
              <w:t>Lions, goats or fish</w:t>
            </w:r>
            <w:r w:rsidR="0045515A">
              <w:rPr>
                <w:rFonts w:eastAsia="標楷體"/>
              </w:rPr>
              <w:t xml:space="preserve">?) </w:t>
            </w:r>
            <w:r w:rsidR="00322F19">
              <w:rPr>
                <w:rFonts w:eastAsia="標楷體" w:hint="eastAsia"/>
              </w:rPr>
              <w:t xml:space="preserve">                            </w:t>
            </w:r>
            <w:r w:rsidR="0045515A">
              <w:rPr>
                <w:rFonts w:eastAsia="標楷體"/>
              </w:rPr>
              <w:t xml:space="preserve"> </w:t>
            </w:r>
          </w:p>
          <w:p w:rsidR="000B70F1" w:rsidRDefault="00322F19" w:rsidP="000B70F1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2. Why?</w:t>
            </w:r>
            <w:r w:rsidR="000B70F1">
              <w:rPr>
                <w:rFonts w:eastAsia="標楷體"/>
              </w:rPr>
              <w:t xml:space="preserve">                                          </w:t>
            </w:r>
            <w:r>
              <w:rPr>
                <w:rFonts w:eastAsia="標楷體" w:hint="eastAsia"/>
              </w:rPr>
              <w:t xml:space="preserve"> </w:t>
            </w:r>
            <w:r w:rsidR="000B70F1">
              <w:rPr>
                <w:rFonts w:eastAsia="標楷體" w:hint="eastAsia"/>
              </w:rPr>
              <w:t>2. Because</w:t>
            </w:r>
            <w:r w:rsidR="000B70F1">
              <w:rPr>
                <w:rFonts w:eastAsia="標楷體"/>
              </w:rPr>
              <w:t xml:space="preserve"> (lions live on land, but </w:t>
            </w:r>
          </w:p>
          <w:p w:rsidR="000B70F1" w:rsidRDefault="000B70F1" w:rsidP="000B70F1">
            <w:pPr>
              <w:spacing w:line="276" w:lineRule="auto"/>
              <w:ind w:firstLineChars="2850" w:firstLine="6840"/>
              <w:rPr>
                <w:rFonts w:eastAsia="標楷體"/>
              </w:rPr>
            </w:pPr>
            <w:r>
              <w:rPr>
                <w:rFonts w:eastAsia="標楷體"/>
              </w:rPr>
              <w:t>fish live in the water.)</w:t>
            </w:r>
          </w:p>
          <w:p w:rsidR="000B70F1" w:rsidRPr="00B30270" w:rsidRDefault="00322F19" w:rsidP="000B70F1">
            <w:pPr>
              <w:spacing w:line="276" w:lineRule="auto"/>
              <w:rPr>
                <w:rFonts w:eastAsia="標楷體"/>
                <w:b/>
                <w:u w:val="single"/>
              </w:rPr>
            </w:pPr>
            <w:r>
              <w:rPr>
                <w:rFonts w:eastAsia="標楷體" w:hint="eastAsia"/>
              </w:rPr>
              <w:t xml:space="preserve">  </w:t>
            </w:r>
            <w:r w:rsidR="00724744">
              <w:rPr>
                <w:rFonts w:eastAsia="標楷體" w:hint="eastAsia"/>
              </w:rPr>
              <w:t xml:space="preserve">　</w:t>
            </w:r>
            <w:r w:rsidR="00724744">
              <w:t xml:space="preserve"> </w:t>
            </w:r>
            <w:r w:rsidR="00724744">
              <w:rPr>
                <w:rFonts w:eastAsia="標楷體"/>
                <w:b/>
                <w:u w:val="single"/>
              </w:rPr>
              <w:t>Comparing</w:t>
            </w:r>
          </w:p>
          <w:p w:rsidR="00322F19" w:rsidRDefault="00322F19" w:rsidP="00322F19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3. </w:t>
            </w:r>
            <w:r w:rsidR="0045515A">
              <w:rPr>
                <w:rFonts w:eastAsia="標楷體"/>
              </w:rPr>
              <w:t>D</w:t>
            </w:r>
            <w:r>
              <w:rPr>
                <w:rFonts w:eastAsia="標楷體" w:hint="eastAsia"/>
              </w:rPr>
              <w:t xml:space="preserve">raw </w:t>
            </w:r>
            <w:r>
              <w:rPr>
                <w:rFonts w:eastAsia="標楷體"/>
              </w:rPr>
              <w:t>something</w:t>
            </w:r>
            <w:r>
              <w:rPr>
                <w:rFonts w:eastAsia="標楷體" w:hint="eastAsia"/>
              </w:rPr>
              <w:t xml:space="preserve"> bigger than the TV.           </w:t>
            </w:r>
            <w:r w:rsidR="0045515A">
              <w:rPr>
                <w:rFonts w:eastAsia="標楷體"/>
              </w:rPr>
              <w:t xml:space="preserve">       </w:t>
            </w:r>
            <w:r>
              <w:rPr>
                <w:rFonts w:eastAsia="標楷體" w:hint="eastAsia"/>
              </w:rPr>
              <w:t xml:space="preserve">3. </w:t>
            </w:r>
            <w:r w:rsidR="0045515A">
              <w:rPr>
                <w:rFonts w:eastAsia="標楷體"/>
              </w:rPr>
              <w:t>(</w:t>
            </w:r>
            <w:r w:rsidR="004906AE">
              <w:rPr>
                <w:rFonts w:eastAsia="標楷體"/>
              </w:rPr>
              <w:t>windows, doors, posters, …</w:t>
            </w:r>
            <w:r w:rsidR="0045515A">
              <w:rPr>
                <w:rFonts w:eastAsia="標楷體"/>
              </w:rPr>
              <w:t>)</w:t>
            </w:r>
          </w:p>
          <w:p w:rsidR="00322F19" w:rsidRDefault="00322F19" w:rsidP="00322F19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4. </w:t>
            </w:r>
            <w:r w:rsidR="0045515A">
              <w:rPr>
                <w:rFonts w:eastAsia="標楷體"/>
              </w:rPr>
              <w:t>Tell me</w:t>
            </w:r>
            <w:r>
              <w:rPr>
                <w:rFonts w:eastAsia="標楷體" w:hint="eastAsia"/>
              </w:rPr>
              <w:t xml:space="preserve"> something </w:t>
            </w:r>
            <w:r w:rsidR="0045515A">
              <w:rPr>
                <w:rFonts w:eastAsia="標楷體" w:hint="eastAsia"/>
              </w:rPr>
              <w:t>smaller than the</w:t>
            </w:r>
            <w:r>
              <w:rPr>
                <w:rFonts w:eastAsia="標楷體" w:hint="eastAsia"/>
              </w:rPr>
              <w:t xml:space="preserve"> marker.       </w:t>
            </w:r>
            <w:r w:rsidR="0045515A">
              <w:rPr>
                <w:rFonts w:eastAsia="標楷體" w:hint="eastAsia"/>
              </w:rPr>
              <w:t xml:space="preserve"> </w:t>
            </w:r>
            <w:r w:rsidR="0045515A">
              <w:rPr>
                <w:rFonts w:eastAsia="標楷體"/>
              </w:rPr>
              <w:t xml:space="preserve">     </w:t>
            </w:r>
            <w:r w:rsidR="0045515A">
              <w:rPr>
                <w:rFonts w:eastAsia="標楷體" w:hint="eastAsia"/>
              </w:rPr>
              <w:t xml:space="preserve">4. </w:t>
            </w:r>
            <w:r>
              <w:rPr>
                <w:rFonts w:eastAsia="標楷體" w:hint="eastAsia"/>
              </w:rPr>
              <w:t>The eraser</w:t>
            </w:r>
            <w:r>
              <w:rPr>
                <w:rFonts w:eastAsia="標楷體"/>
              </w:rPr>
              <w:t>…</w:t>
            </w:r>
            <w:r>
              <w:rPr>
                <w:rFonts w:eastAsia="標楷體" w:hint="eastAsia"/>
              </w:rPr>
              <w:t xml:space="preserve">.                                      </w:t>
            </w:r>
          </w:p>
          <w:p w:rsidR="00322F19" w:rsidRPr="00B63CC1" w:rsidRDefault="00322F19" w:rsidP="00322F19">
            <w:pPr>
              <w:spacing w:line="276" w:lineRule="auto"/>
              <w:rPr>
                <w:rFonts w:eastAsia="標楷體"/>
              </w:rPr>
            </w:pPr>
          </w:p>
          <w:p w:rsidR="00322F19" w:rsidRDefault="00322F19" w:rsidP="00322F19">
            <w:pPr>
              <w:spacing w:line="276" w:lineRule="auto"/>
              <w:rPr>
                <w:rFonts w:eastAsia="標楷體"/>
              </w:rPr>
            </w:pPr>
          </w:p>
          <w:p w:rsidR="00322F19" w:rsidRDefault="00322F19" w:rsidP="00322F19">
            <w:pPr>
              <w:spacing w:line="276" w:lineRule="auto"/>
              <w:rPr>
                <w:rFonts w:eastAsia="標楷體"/>
              </w:rPr>
            </w:pPr>
          </w:p>
          <w:p w:rsidR="00322F19" w:rsidRPr="00B80EFC" w:rsidRDefault="00322F19" w:rsidP="00322F19">
            <w:pPr>
              <w:spacing w:line="360" w:lineRule="auto"/>
              <w:ind w:firstLineChars="1661" w:firstLine="3990"/>
              <w:rPr>
                <w:rFonts w:eastAsia="標楷體"/>
                <w:b/>
                <w:shd w:val="pct15" w:color="auto" w:fill="FFFFFF"/>
              </w:rPr>
            </w:pPr>
            <w:r w:rsidRPr="00B80EFC">
              <w:rPr>
                <w:rFonts w:eastAsia="標楷體" w:hint="eastAsia"/>
                <w:b/>
                <w:shd w:val="pct15" w:color="auto" w:fill="FFFFFF"/>
              </w:rPr>
              <w:t>產出</w:t>
            </w:r>
            <w:r w:rsidRPr="00B80EFC">
              <w:rPr>
                <w:rFonts w:eastAsia="標楷體" w:hint="eastAsia"/>
                <w:b/>
                <w:shd w:val="pct15" w:color="auto" w:fill="FFFFFF"/>
              </w:rPr>
              <w:t xml:space="preserve"> (</w:t>
            </w:r>
            <w:r w:rsidRPr="00B80EFC">
              <w:rPr>
                <w:rFonts w:eastAsia="標楷體"/>
                <w:b/>
                <w:shd w:val="pct15" w:color="auto" w:fill="FFFFFF"/>
              </w:rPr>
              <w:t>Production</w:t>
            </w:r>
            <w:r w:rsidRPr="00B80EFC">
              <w:rPr>
                <w:rFonts w:eastAsia="標楷體" w:hint="eastAsia"/>
                <w:b/>
                <w:shd w:val="pct15" w:color="auto" w:fill="FFFFFF"/>
              </w:rPr>
              <w:t>)</w:t>
            </w:r>
          </w:p>
          <w:p w:rsidR="004906AE" w:rsidRDefault="004906AE" w:rsidP="004906AE">
            <w:pPr>
              <w:spacing w:line="276" w:lineRule="auto"/>
              <w:ind w:firstLineChars="1300" w:firstLine="3640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T</w:t>
            </w:r>
            <w:r>
              <w:rPr>
                <w:rFonts w:eastAsia="標楷體" w:hint="eastAsia"/>
                <w:sz w:val="28"/>
              </w:rPr>
              <w:t xml:space="preserve">his </w:t>
            </w:r>
            <w:r>
              <w:rPr>
                <w:rFonts w:eastAsia="標楷體"/>
                <w:sz w:val="28"/>
              </w:rPr>
              <w:t xml:space="preserve">TV is big. </w:t>
            </w:r>
          </w:p>
          <w:p w:rsidR="004906AE" w:rsidRDefault="004906AE" w:rsidP="004906AE">
            <w:pPr>
              <w:spacing w:line="276" w:lineRule="auto"/>
              <w:ind w:firstLineChars="1300" w:firstLine="3640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This window is</w:t>
            </w:r>
            <w:r w:rsidR="00322F19">
              <w:rPr>
                <w:rFonts w:eastAsia="標楷體" w:hint="eastAsia"/>
                <w:sz w:val="28"/>
              </w:rPr>
              <w:t xml:space="preserve"> bigger </w:t>
            </w:r>
            <w:r>
              <w:rPr>
                <w:rFonts w:eastAsia="標楷體"/>
                <w:sz w:val="28"/>
              </w:rPr>
              <w:t>(</w:t>
            </w:r>
            <w:r w:rsidR="00322F19">
              <w:rPr>
                <w:rFonts w:eastAsia="標楷體" w:hint="eastAsia"/>
                <w:sz w:val="28"/>
              </w:rPr>
              <w:t>than the TV</w:t>
            </w:r>
            <w:r>
              <w:rPr>
                <w:rFonts w:eastAsia="標楷體"/>
                <w:sz w:val="28"/>
              </w:rPr>
              <w:t>)</w:t>
            </w:r>
            <w:r w:rsidR="00322F19">
              <w:rPr>
                <w:rFonts w:eastAsia="標楷體" w:hint="eastAsia"/>
                <w:sz w:val="28"/>
              </w:rPr>
              <w:t>.</w:t>
            </w:r>
            <w:r>
              <w:rPr>
                <w:rFonts w:eastAsia="標楷體" w:hint="eastAsia"/>
                <w:sz w:val="28"/>
              </w:rPr>
              <w:t xml:space="preserve"> </w:t>
            </w:r>
          </w:p>
          <w:p w:rsidR="004906AE" w:rsidRDefault="004906AE" w:rsidP="004906AE">
            <w:pPr>
              <w:spacing w:line="276" w:lineRule="auto"/>
              <w:ind w:firstLineChars="1300" w:firstLine="3640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 xml:space="preserve">The door is bigger </w:t>
            </w:r>
            <w:r>
              <w:rPr>
                <w:rFonts w:eastAsia="標楷體"/>
                <w:sz w:val="28"/>
              </w:rPr>
              <w:t>(</w:t>
            </w:r>
            <w:r>
              <w:rPr>
                <w:rFonts w:eastAsia="標楷體" w:hint="eastAsia"/>
                <w:sz w:val="28"/>
              </w:rPr>
              <w:t xml:space="preserve">than this </w:t>
            </w:r>
            <w:r>
              <w:rPr>
                <w:rFonts w:eastAsia="標楷體"/>
                <w:sz w:val="28"/>
              </w:rPr>
              <w:t>window)</w:t>
            </w:r>
            <w:r>
              <w:rPr>
                <w:rFonts w:eastAsia="標楷體" w:hint="eastAsia"/>
                <w:sz w:val="28"/>
              </w:rPr>
              <w:t>.</w:t>
            </w:r>
          </w:p>
          <w:p w:rsidR="004906AE" w:rsidRDefault="004906AE" w:rsidP="004906AE">
            <w:pPr>
              <w:spacing w:line="276" w:lineRule="auto"/>
              <w:ind w:firstLineChars="1300" w:firstLine="3640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 xml:space="preserve">The door is the biggest. </w:t>
            </w:r>
          </w:p>
          <w:p w:rsidR="00322F19" w:rsidRDefault="00322F19" w:rsidP="00322F19">
            <w:pPr>
              <w:spacing w:line="276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45515A" w:rsidRPr="00B63CC1" w:rsidRDefault="001B5E53" w:rsidP="0045515A">
            <w:pPr>
              <w:spacing w:line="276" w:lineRule="auto"/>
              <w:ind w:firstLineChars="1300" w:firstLine="3640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*</w:t>
            </w:r>
            <w:r w:rsidR="0045515A"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4A84470" wp14:editId="56567027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104775</wp:posOffset>
                      </wp:positionV>
                      <wp:extent cx="228600" cy="533400"/>
                      <wp:effectExtent l="19050" t="19050" r="0" b="19050"/>
                      <wp:wrapNone/>
                      <wp:docPr id="4" name="左中括弧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533400"/>
                              </a:xfrm>
                              <a:prstGeom prst="leftBracket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69E084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中括弧 4" o:spid="_x0000_s1026" type="#_x0000_t85" style="position:absolute;margin-left:151.5pt;margin-top:8.25pt;width:18pt;height:4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" adj="771" strokecolor="black [3040]" strokeweight="2.25pt"/>
                  </w:pict>
                </mc:Fallback>
              </mc:AlternateContent>
            </w:r>
            <w:r w:rsidR="0045515A" w:rsidRPr="00B63CC1">
              <w:rPr>
                <w:rFonts w:eastAsia="標楷體"/>
                <w:sz w:val="28"/>
              </w:rPr>
              <w:t>W</w:t>
            </w:r>
            <w:r w:rsidR="0045515A" w:rsidRPr="00B63CC1">
              <w:rPr>
                <w:rFonts w:eastAsia="標楷體" w:hint="eastAsia"/>
                <w:sz w:val="28"/>
              </w:rPr>
              <w:t>hales are</w:t>
            </w:r>
            <w:r w:rsidR="0045515A" w:rsidRPr="001B5E53">
              <w:rPr>
                <w:rFonts w:eastAsia="標楷體" w:hint="eastAsia"/>
                <w:sz w:val="28"/>
              </w:rPr>
              <w:t xml:space="preserve"> </w:t>
            </w:r>
            <w:r w:rsidR="0045515A" w:rsidRPr="001B5E53">
              <w:rPr>
                <w:rFonts w:eastAsia="標楷體" w:hint="eastAsia"/>
                <w:sz w:val="28"/>
                <w:u w:val="single"/>
              </w:rPr>
              <w:t>mammals.</w:t>
            </w:r>
            <w:r w:rsidR="0045515A" w:rsidRPr="00B63CC1">
              <w:rPr>
                <w:rFonts w:eastAsia="標楷體" w:hint="eastAsia"/>
                <w:sz w:val="28"/>
              </w:rPr>
              <w:t xml:space="preserve"> </w:t>
            </w:r>
          </w:p>
          <w:p w:rsidR="0045515A" w:rsidRPr="00B63CC1" w:rsidRDefault="000B70F1" w:rsidP="0045515A">
            <w:pPr>
              <w:spacing w:line="276" w:lineRule="auto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(+1 knowledge</w:t>
            </w:r>
            <w:r>
              <w:rPr>
                <w:rFonts w:eastAsia="標楷體"/>
                <w:sz w:val="28"/>
              </w:rPr>
              <w:t xml:space="preserve"> </w:t>
            </w:r>
            <w:proofErr w:type="gramStart"/>
            <w:r>
              <w:rPr>
                <w:rFonts w:eastAsia="標楷體"/>
                <w:sz w:val="28"/>
              </w:rPr>
              <w:t>extended</w:t>
            </w:r>
            <w:r w:rsidR="0045515A" w:rsidRPr="00B63CC1">
              <w:rPr>
                <w:rFonts w:eastAsia="標楷體" w:hint="eastAsia"/>
                <w:sz w:val="28"/>
              </w:rPr>
              <w:t>)</w:t>
            </w:r>
            <w:r>
              <w:rPr>
                <w:rFonts w:eastAsia="標楷體" w:hint="eastAsia"/>
                <w:sz w:val="28"/>
              </w:rPr>
              <w:t xml:space="preserve">  </w:t>
            </w:r>
            <w:r w:rsidR="0045515A">
              <w:rPr>
                <w:rFonts w:eastAsia="標楷體" w:hint="eastAsia"/>
                <w:sz w:val="28"/>
              </w:rPr>
              <w:t xml:space="preserve"> </w:t>
            </w:r>
            <w:proofErr w:type="gramEnd"/>
            <w:r w:rsidR="0045515A">
              <w:rPr>
                <w:rFonts w:eastAsia="標楷體" w:hint="eastAsia"/>
                <w:sz w:val="28"/>
              </w:rPr>
              <w:t xml:space="preserve">  </w:t>
            </w:r>
            <w:r w:rsidR="001B5E53">
              <w:rPr>
                <w:rFonts w:eastAsia="標楷體" w:hint="eastAsia"/>
                <w:sz w:val="28"/>
              </w:rPr>
              <w:t>*L</w:t>
            </w:r>
            <w:r w:rsidR="0045515A" w:rsidRPr="00B63CC1">
              <w:rPr>
                <w:rFonts w:eastAsia="標楷體" w:hint="eastAsia"/>
                <w:sz w:val="28"/>
              </w:rPr>
              <w:t>ions and tigers are</w:t>
            </w:r>
            <w:r w:rsidR="0045515A">
              <w:rPr>
                <w:rFonts w:eastAsia="標楷體" w:hint="eastAsia"/>
                <w:sz w:val="28"/>
              </w:rPr>
              <w:t xml:space="preserve"> in the</w:t>
            </w:r>
            <w:r w:rsidR="0045515A" w:rsidRPr="00B63CC1">
              <w:rPr>
                <w:rFonts w:eastAsia="標楷體" w:hint="eastAsia"/>
                <w:sz w:val="28"/>
              </w:rPr>
              <w:t xml:space="preserve"> cat family.</w:t>
            </w:r>
          </w:p>
          <w:p w:rsidR="0045515A" w:rsidRDefault="0045515A" w:rsidP="0045515A">
            <w:pPr>
              <w:spacing w:line="276" w:lineRule="auto"/>
              <w:rPr>
                <w:rFonts w:eastAsia="標楷體"/>
                <w:sz w:val="28"/>
              </w:rPr>
            </w:pPr>
            <w:r w:rsidRPr="00B63CC1">
              <w:rPr>
                <w:rFonts w:eastAsia="標楷體" w:hint="eastAsia"/>
                <w:sz w:val="28"/>
              </w:rPr>
              <w:t xml:space="preserve">                          </w:t>
            </w:r>
            <w:r w:rsidR="001B5E53">
              <w:rPr>
                <w:rFonts w:eastAsia="標楷體" w:hint="eastAsia"/>
                <w:sz w:val="28"/>
              </w:rPr>
              <w:t>*</w:t>
            </w:r>
            <w:r>
              <w:rPr>
                <w:rFonts w:eastAsia="標楷體" w:hint="eastAsia"/>
                <w:sz w:val="28"/>
              </w:rPr>
              <w:t xml:space="preserve">Koalas and </w:t>
            </w:r>
            <w:r>
              <w:rPr>
                <w:rFonts w:eastAsia="標楷體"/>
                <w:sz w:val="28"/>
              </w:rPr>
              <w:t>kangaroos</w:t>
            </w:r>
            <w:r>
              <w:rPr>
                <w:rFonts w:eastAsia="標楷體" w:hint="eastAsia"/>
                <w:sz w:val="28"/>
              </w:rPr>
              <w:t xml:space="preserve"> have pouches</w:t>
            </w:r>
            <w:r w:rsidRPr="00B63CC1">
              <w:rPr>
                <w:rFonts w:eastAsia="標楷體" w:hint="eastAsia"/>
                <w:sz w:val="28"/>
              </w:rPr>
              <w:t xml:space="preserve">    </w:t>
            </w: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jc w:val="center"/>
              <w:rPr>
                <w:rFonts w:eastAsia="標楷體"/>
                <w:b/>
                <w:bdr w:val="single" w:sz="4" w:space="0" w:color="auto"/>
                <w:shd w:val="pct15" w:color="auto" w:fill="FFFFFF"/>
              </w:rPr>
            </w:pPr>
            <w:r>
              <w:rPr>
                <w:rFonts w:eastAsia="標楷體" w:hint="eastAsia"/>
                <w:b/>
                <w:bdr w:val="single" w:sz="4" w:space="0" w:color="auto"/>
                <w:shd w:val="pct15" w:color="auto" w:fill="FFFFFF"/>
              </w:rPr>
              <w:lastRenderedPageBreak/>
              <w:t xml:space="preserve">  </w:t>
            </w:r>
            <w:r w:rsidRPr="002730CC">
              <w:rPr>
                <w:rFonts w:eastAsia="標楷體"/>
                <w:b/>
                <w:bdr w:val="single" w:sz="4" w:space="0" w:color="auto"/>
                <w:shd w:val="pct15" w:color="auto" w:fill="FFFFFF"/>
              </w:rPr>
              <w:t>Lesson</w:t>
            </w:r>
            <w:r>
              <w:rPr>
                <w:rFonts w:eastAsia="標楷體" w:hint="eastAsia"/>
                <w:b/>
                <w:bdr w:val="single" w:sz="4" w:space="0" w:color="auto"/>
                <w:shd w:val="pct15" w:color="auto" w:fill="FFFFFF"/>
              </w:rPr>
              <w:t xml:space="preserve"> 3  </w:t>
            </w:r>
          </w:p>
          <w:p w:rsidR="00322F19" w:rsidRPr="002730CC" w:rsidRDefault="00AF771F" w:rsidP="00322F19">
            <w:pPr>
              <w:jc w:val="center"/>
              <w:rPr>
                <w:rFonts w:eastAsia="標楷體"/>
                <w:b/>
                <w:bdr w:val="single" w:sz="4" w:space="0" w:color="auto"/>
                <w:shd w:val="pct15" w:color="auto" w:fill="FFFFFF"/>
              </w:rPr>
            </w:pPr>
            <w:r>
              <w:rPr>
                <w:rFonts w:eastAsia="標楷體"/>
                <w:b/>
                <w:bdr w:val="single" w:sz="4" w:space="0" w:color="auto"/>
                <w:shd w:val="pct15" w:color="auto" w:fill="FFFFFF"/>
              </w:rPr>
              <w:t xml:space="preserve"> </w:t>
            </w:r>
          </w:p>
          <w:p w:rsidR="00322F19" w:rsidRPr="00B80EFC" w:rsidRDefault="002E2481" w:rsidP="002E2481">
            <w:pPr>
              <w:spacing w:line="360" w:lineRule="auto"/>
              <w:ind w:firstLineChars="150" w:firstLine="360"/>
              <w:rPr>
                <w:rFonts w:eastAsia="標楷體"/>
                <w:b/>
                <w:shd w:val="pct15" w:color="auto" w:fill="FFFFFF"/>
              </w:rPr>
            </w:pPr>
            <w:r w:rsidRPr="00B80EFC">
              <w:rPr>
                <w:rFonts w:eastAsia="標楷體" w:hint="eastAsia"/>
                <w:b/>
                <w:noProof/>
                <w:shd w:val="pct15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1E3E593" wp14:editId="2EEB2B0B">
                      <wp:simplePos x="0" y="0"/>
                      <wp:positionH relativeFrom="column">
                        <wp:posOffset>3312795</wp:posOffset>
                      </wp:positionH>
                      <wp:positionV relativeFrom="paragraph">
                        <wp:posOffset>188929</wp:posOffset>
                      </wp:positionV>
                      <wp:extent cx="774700" cy="19389"/>
                      <wp:effectExtent l="0" t="114300" r="0" b="133350"/>
                      <wp:wrapNone/>
                      <wp:docPr id="13" name="直線單箭頭接點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4700" cy="19389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12D07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13" o:spid="_x0000_s1026" type="#_x0000_t32" style="position:absolute;margin-left:260.85pt;margin-top:14.9pt;width:61pt;height:1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" strokecolor="black [3213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rFonts w:eastAsia="標楷體" w:hint="eastAsia"/>
                <w:b/>
                <w:shd w:val="pct15" w:color="auto" w:fill="FFFFFF"/>
              </w:rPr>
              <w:t xml:space="preserve">  </w:t>
            </w:r>
            <w:r>
              <w:rPr>
                <w:rFonts w:eastAsia="標楷體" w:hint="eastAsia"/>
                <w:b/>
                <w:shd w:val="pct15" w:color="auto" w:fill="FFFFFF"/>
              </w:rPr>
              <w:t>藉由比較與量測</w:t>
            </w:r>
            <w:r w:rsidR="00322F19" w:rsidRPr="00B80EFC">
              <w:rPr>
                <w:rFonts w:eastAsia="標楷體" w:hint="eastAsia"/>
                <w:b/>
                <w:shd w:val="pct15" w:color="auto" w:fill="FFFFFF"/>
              </w:rPr>
              <w:t xml:space="preserve"> (</w:t>
            </w:r>
            <w:r>
              <w:rPr>
                <w:rFonts w:eastAsia="標楷體"/>
                <w:b/>
                <w:shd w:val="pct15" w:color="auto" w:fill="FFFFFF"/>
              </w:rPr>
              <w:t>Compare&amp; Measuring</w:t>
            </w:r>
            <w:r w:rsidR="000B70F1">
              <w:rPr>
                <w:rFonts w:eastAsia="標楷體"/>
                <w:b/>
                <w:shd w:val="pct15" w:color="auto" w:fill="FFFFFF"/>
              </w:rPr>
              <w:t xml:space="preserve"> </w:t>
            </w:r>
            <w:r w:rsidR="00322F19" w:rsidRPr="00B80EFC">
              <w:rPr>
                <w:rFonts w:eastAsia="標楷體" w:hint="eastAsia"/>
                <w:b/>
                <w:shd w:val="pct15" w:color="auto" w:fill="FFFFFF"/>
              </w:rPr>
              <w:t>)</w:t>
            </w:r>
            <w:r>
              <w:rPr>
                <w:rFonts w:eastAsia="標楷體" w:hint="eastAsia"/>
                <w:b/>
              </w:rPr>
              <w:t xml:space="preserve">    </w:t>
            </w:r>
            <w:r w:rsidR="00322F19">
              <w:rPr>
                <w:rFonts w:eastAsia="標楷體" w:hint="eastAsia"/>
                <w:b/>
              </w:rPr>
              <w:t xml:space="preserve">        </w:t>
            </w:r>
            <w:r w:rsidR="00322F19" w:rsidRPr="002730CC">
              <w:rPr>
                <w:rFonts w:eastAsia="標楷體" w:hint="eastAsia"/>
                <w:b/>
              </w:rPr>
              <w:t xml:space="preserve">   </w:t>
            </w:r>
            <w:r w:rsidR="005A5EA3">
              <w:rPr>
                <w:rFonts w:eastAsia="標楷體" w:hint="eastAsia"/>
                <w:b/>
              </w:rPr>
              <w:t>應用測量</w:t>
            </w:r>
            <w:r w:rsidR="005A5EA3">
              <w:rPr>
                <w:rFonts w:eastAsia="標楷體" w:hint="eastAsia"/>
                <w:b/>
              </w:rPr>
              <w:t>\</w:t>
            </w:r>
            <w:r>
              <w:rPr>
                <w:rFonts w:eastAsia="標楷體" w:hint="eastAsia"/>
                <w:b/>
                <w:shd w:val="pct15" w:color="auto" w:fill="FFFFFF"/>
              </w:rPr>
              <w:t xml:space="preserve"> (Application</w:t>
            </w:r>
            <w:r w:rsidR="00322F19" w:rsidRPr="00B80EFC">
              <w:rPr>
                <w:rFonts w:eastAsia="標楷體" w:hint="eastAsia"/>
                <w:b/>
                <w:shd w:val="pct15" w:color="auto" w:fill="FFFFFF"/>
              </w:rPr>
              <w:t>)</w:t>
            </w:r>
          </w:p>
          <w:p w:rsidR="005B22F9" w:rsidRPr="00AF771F" w:rsidRDefault="00AF771F" w:rsidP="00AF771F">
            <w:pPr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b/>
              </w:rPr>
              <w:t xml:space="preserve">    </w:t>
            </w:r>
            <w:r>
              <w:rPr>
                <w:rFonts w:eastAsia="標楷體"/>
                <w:b/>
              </w:rPr>
              <w:t xml:space="preserve"> </w:t>
            </w:r>
            <w:r w:rsidRPr="00AF771F">
              <w:rPr>
                <w:rFonts w:eastAsia="標楷體"/>
              </w:rPr>
              <w:t xml:space="preserve">Using stationaries </w:t>
            </w:r>
            <w:r>
              <w:rPr>
                <w:rFonts w:eastAsia="標楷體"/>
              </w:rPr>
              <w:t xml:space="preserve">(things in the classroom) </w:t>
            </w:r>
            <w:r w:rsidRPr="00AF771F">
              <w:rPr>
                <w:rFonts w:eastAsia="標楷體"/>
              </w:rPr>
              <w:t>to compare sizes</w:t>
            </w:r>
          </w:p>
          <w:p w:rsidR="00322F19" w:rsidRPr="00B65BCF" w:rsidRDefault="005B22F9" w:rsidP="005B22F9">
            <w:pPr>
              <w:pStyle w:val="affffffe"/>
              <w:ind w:leftChars="0" w:left="0"/>
              <w:rPr>
                <w:rFonts w:eastAsia="標楷體"/>
                <w:sz w:val="24"/>
              </w:rPr>
            </w:pPr>
            <w:r>
              <w:rPr>
                <w:rFonts w:eastAsia="標楷體" w:hint="eastAsia"/>
                <w:sz w:val="24"/>
              </w:rPr>
              <w:t xml:space="preserve">    1. </w:t>
            </w:r>
            <w:r>
              <w:rPr>
                <w:rFonts w:hint="eastAsia"/>
                <w:sz w:val="24"/>
              </w:rPr>
              <w:t xml:space="preserve">Which is </w:t>
            </w:r>
            <w:r w:rsidR="00322F19" w:rsidRPr="00B65BCF">
              <w:rPr>
                <w:rFonts w:hint="eastAsia"/>
                <w:sz w:val="24"/>
              </w:rPr>
              <w:t xml:space="preserve">shorter? </w:t>
            </w:r>
            <w:r w:rsidR="00322F19" w:rsidRPr="00B65BCF">
              <w:rPr>
                <w:sz w:val="24"/>
              </w:rPr>
              <w:t>T</w:t>
            </w:r>
            <w:r w:rsidR="00322F19" w:rsidRPr="00B65BCF">
              <w:rPr>
                <w:rFonts w:hint="eastAsia"/>
                <w:sz w:val="24"/>
              </w:rPr>
              <w:t>he</w:t>
            </w:r>
            <w:r>
              <w:rPr>
                <w:rFonts w:hint="eastAsia"/>
                <w:sz w:val="24"/>
              </w:rPr>
              <w:t xml:space="preserve"> (</w:t>
            </w:r>
            <w:r w:rsidR="00322F19" w:rsidRPr="005B22F9">
              <w:rPr>
                <w:rFonts w:hint="eastAsia"/>
                <w:b/>
                <w:sz w:val="24"/>
              </w:rPr>
              <w:t>pencil</w:t>
            </w:r>
            <w:r>
              <w:rPr>
                <w:rFonts w:hint="eastAsia"/>
                <w:b/>
                <w:sz w:val="24"/>
              </w:rPr>
              <w:t>)</w:t>
            </w:r>
            <w:r w:rsidR="00322F19" w:rsidRPr="005B22F9">
              <w:rPr>
                <w:rFonts w:hint="eastAsia"/>
                <w:b/>
                <w:sz w:val="24"/>
              </w:rPr>
              <w:t xml:space="preserve"> </w:t>
            </w:r>
            <w:r w:rsidR="00322F19" w:rsidRPr="005B22F9">
              <w:rPr>
                <w:rFonts w:hint="eastAsia"/>
                <w:sz w:val="24"/>
              </w:rPr>
              <w:t>or the</w:t>
            </w:r>
            <w:r>
              <w:rPr>
                <w:rFonts w:hint="eastAsia"/>
                <w:sz w:val="24"/>
              </w:rPr>
              <w:t xml:space="preserve"> (</w:t>
            </w:r>
            <w:r w:rsidRPr="005B22F9">
              <w:rPr>
                <w:rFonts w:hint="eastAsia"/>
                <w:b/>
                <w:sz w:val="24"/>
              </w:rPr>
              <w:t>paint</w:t>
            </w:r>
            <w:r w:rsidR="00322F19" w:rsidRPr="005B22F9">
              <w:rPr>
                <w:rFonts w:hint="eastAsia"/>
                <w:b/>
                <w:sz w:val="24"/>
              </w:rPr>
              <w:t>brush</w:t>
            </w:r>
            <w:r>
              <w:rPr>
                <w:rFonts w:hint="eastAsia"/>
                <w:b/>
                <w:sz w:val="24"/>
              </w:rPr>
              <w:t>)</w:t>
            </w:r>
            <w:r w:rsidR="00322F19" w:rsidRPr="005B22F9">
              <w:rPr>
                <w:rFonts w:hint="eastAsia"/>
                <w:sz w:val="24"/>
              </w:rPr>
              <w:t>?</w:t>
            </w:r>
            <w:r w:rsidR="00322F19" w:rsidRPr="005B22F9">
              <w:rPr>
                <w:rFonts w:eastAsia="標楷體" w:hint="eastAsia"/>
                <w:sz w:val="24"/>
              </w:rPr>
              <w:t xml:space="preserve">  </w:t>
            </w:r>
            <w:r w:rsidR="00322F19">
              <w:rPr>
                <w:rFonts w:eastAsia="標楷體" w:hint="eastAsia"/>
                <w:sz w:val="24"/>
              </w:rPr>
              <w:t xml:space="preserve">   </w:t>
            </w:r>
            <w:r w:rsidR="005A5EA3">
              <w:rPr>
                <w:rFonts w:eastAsia="標楷體"/>
                <w:sz w:val="24"/>
              </w:rPr>
              <w:t xml:space="preserve">   </w:t>
            </w:r>
            <w:r>
              <w:rPr>
                <w:rFonts w:eastAsia="標楷體"/>
                <w:sz w:val="24"/>
              </w:rPr>
              <w:t>1</w:t>
            </w:r>
            <w:r w:rsidR="00322F19" w:rsidRPr="00B65BCF">
              <w:rPr>
                <w:rFonts w:eastAsia="標楷體" w:hint="eastAsia"/>
                <w:sz w:val="24"/>
              </w:rPr>
              <w:t xml:space="preserve">. The </w:t>
            </w:r>
            <w:r w:rsidR="00322F19">
              <w:rPr>
                <w:rFonts w:eastAsia="標楷體" w:hint="eastAsia"/>
                <w:sz w:val="24"/>
              </w:rPr>
              <w:t>paintbrush</w:t>
            </w:r>
            <w:r w:rsidR="00322F19" w:rsidRPr="00B65BCF">
              <w:rPr>
                <w:rFonts w:eastAsia="標楷體" w:hint="eastAsia"/>
                <w:sz w:val="24"/>
              </w:rPr>
              <w:t>.</w:t>
            </w:r>
          </w:p>
          <w:p w:rsidR="00322F19" w:rsidRPr="005B22F9" w:rsidRDefault="005B22F9" w:rsidP="005B22F9">
            <w:pPr>
              <w:ind w:firstLineChars="200" w:firstLine="480"/>
              <w:rPr>
                <w:rFonts w:eastAsia="標楷體"/>
              </w:rPr>
            </w:pPr>
            <w:r>
              <w:t xml:space="preserve">2. </w:t>
            </w:r>
            <w:r w:rsidR="00322F19" w:rsidRPr="005B22F9">
              <w:rPr>
                <w:rFonts w:hint="eastAsia"/>
              </w:rPr>
              <w:t xml:space="preserve">Which is longer than the </w:t>
            </w:r>
            <w:r w:rsidR="005A5EA3">
              <w:t>(</w:t>
            </w:r>
            <w:r w:rsidR="00322F19" w:rsidRPr="005B22F9">
              <w:rPr>
                <w:rFonts w:hint="eastAsia"/>
              </w:rPr>
              <w:t>chalk</w:t>
            </w:r>
            <w:r w:rsidR="005A5EA3">
              <w:t>)</w:t>
            </w:r>
            <w:r w:rsidR="00322F19" w:rsidRPr="005B22F9">
              <w:rPr>
                <w:rFonts w:eastAsia="標楷體" w:hint="eastAsia"/>
              </w:rPr>
              <w:t xml:space="preserve">?                      </w:t>
            </w:r>
            <w:r w:rsidR="005A5EA3"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>2</w:t>
            </w:r>
            <w:r w:rsidR="00322F19" w:rsidRPr="005B22F9">
              <w:rPr>
                <w:rFonts w:eastAsia="標楷體" w:hint="eastAsia"/>
              </w:rPr>
              <w:t>. The spoon/ pain</w:t>
            </w:r>
            <w:r>
              <w:rPr>
                <w:rFonts w:eastAsia="標楷體"/>
              </w:rPr>
              <w:t>t</w:t>
            </w:r>
            <w:r w:rsidR="00322F19" w:rsidRPr="005B22F9">
              <w:rPr>
                <w:rFonts w:eastAsia="標楷體" w:hint="eastAsia"/>
              </w:rPr>
              <w:t xml:space="preserve">brush / watch /             </w:t>
            </w:r>
          </w:p>
          <w:p w:rsidR="00322F19" w:rsidRPr="005B22F9" w:rsidRDefault="00322F19" w:rsidP="005A5EA3">
            <w:pPr>
              <w:ind w:firstLineChars="2900" w:firstLine="6960"/>
              <w:rPr>
                <w:rFonts w:eastAsia="標楷體"/>
              </w:rPr>
            </w:pPr>
            <w:r w:rsidRPr="005B22F9">
              <w:rPr>
                <w:rFonts w:eastAsia="標楷體"/>
              </w:rPr>
              <w:t>P</w:t>
            </w:r>
            <w:r w:rsidRPr="005B22F9">
              <w:rPr>
                <w:rFonts w:eastAsia="標楷體" w:hint="eastAsia"/>
              </w:rPr>
              <w:t>encil.</w:t>
            </w:r>
          </w:p>
          <w:p w:rsidR="00322F19" w:rsidRPr="005B22F9" w:rsidRDefault="005B22F9" w:rsidP="005B22F9">
            <w:pPr>
              <w:ind w:firstLineChars="200" w:firstLine="480"/>
              <w:rPr>
                <w:rFonts w:eastAsia="標楷體"/>
              </w:rPr>
            </w:pPr>
            <w:r w:rsidRPr="00B65BCF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C845BBF" wp14:editId="7CC0A9CA">
                      <wp:simplePos x="0" y="0"/>
                      <wp:positionH relativeFrom="column">
                        <wp:posOffset>2626995</wp:posOffset>
                      </wp:positionH>
                      <wp:positionV relativeFrom="paragraph">
                        <wp:posOffset>114300</wp:posOffset>
                      </wp:positionV>
                      <wp:extent cx="1847850" cy="2552700"/>
                      <wp:effectExtent l="0" t="0" r="19050" b="19050"/>
                      <wp:wrapNone/>
                      <wp:docPr id="14" name="向上箭號圖說文字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552700"/>
                              </a:xfrm>
                              <a:prstGeom prst="upArrowCallout">
                                <a:avLst>
                                  <a:gd name="adj1" fmla="val 21669"/>
                                  <a:gd name="adj2" fmla="val 18719"/>
                                  <a:gd name="adj3" fmla="val 11962"/>
                                  <a:gd name="adj4" fmla="val 60198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8591F" w:rsidRDefault="00C8591F" w:rsidP="00322F1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pin, </w:t>
                                  </w:r>
                                </w:p>
                                <w:p w:rsidR="00C8591F" w:rsidRDefault="00C8591F" w:rsidP="00322F19">
                                  <w:pPr>
                                    <w:jc w:val="center"/>
                                  </w:pPr>
                                  <w:r>
                                    <w:t>chalk</w:t>
                                  </w:r>
                                </w:p>
                                <w:p w:rsidR="00C8591F" w:rsidRDefault="00C8591F" w:rsidP="00322F1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pencil, </w:t>
                                  </w:r>
                                </w:p>
                                <w:p w:rsidR="00C8591F" w:rsidRDefault="00C8591F" w:rsidP="00322F1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spoon, </w:t>
                                  </w:r>
                                </w:p>
                                <w:p w:rsidR="00C8591F" w:rsidRDefault="00C8591F" w:rsidP="00E53291">
                                  <w:pPr>
                                    <w:jc w:val="center"/>
                                  </w:pPr>
                                  <w:r>
                                    <w:t xml:space="preserve"> paintbrush</w:t>
                                  </w:r>
                                </w:p>
                                <w:p w:rsidR="00C8591F" w:rsidRDefault="00C8591F" w:rsidP="00322F1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watch</w:t>
                                  </w:r>
                                </w:p>
                                <w:p w:rsidR="00C8591F" w:rsidRDefault="00C8591F" w:rsidP="00322F1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</w:p>
                                <w:p w:rsidR="00C8591F" w:rsidRPr="00E23AAA" w:rsidRDefault="00C8591F" w:rsidP="00322F1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45BBF" id="向上箭號圖說文字 14" o:spid="_x0000_s1029" type="#_x0000_t79" style="position:absolute;left:0;text-align:left;margin-left:206.85pt;margin-top:9pt;width:145.5pt;height:20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" adj="8597,6757,1870,8460" fillcolor="white [3201]" strokecolor="black [3200]" strokeweight="2pt">
                      <v:textbox>
                        <w:txbxContent>
                          <w:p w:rsidR="00C8591F" w:rsidRDefault="00C8591F" w:rsidP="00322F1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pin, </w:t>
                            </w:r>
                          </w:p>
                          <w:p w:rsidR="00C8591F" w:rsidRDefault="00C8591F" w:rsidP="00322F19">
                            <w:pPr>
                              <w:jc w:val="center"/>
                            </w:pPr>
                            <w:r>
                              <w:t>chalk</w:t>
                            </w:r>
                          </w:p>
                          <w:p w:rsidR="00C8591F" w:rsidRDefault="00C8591F" w:rsidP="00322F1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pencil, </w:t>
                            </w:r>
                          </w:p>
                          <w:p w:rsidR="00C8591F" w:rsidRDefault="00C8591F" w:rsidP="00322F1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spoon, </w:t>
                            </w:r>
                          </w:p>
                          <w:p w:rsidR="00C8591F" w:rsidRDefault="00C8591F" w:rsidP="00E53291">
                            <w:pPr>
                              <w:jc w:val="center"/>
                            </w:pPr>
                            <w:r>
                              <w:t xml:space="preserve"> paintbrush</w:t>
                            </w:r>
                          </w:p>
                          <w:p w:rsidR="00C8591F" w:rsidRDefault="00C8591F" w:rsidP="00322F1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watch</w:t>
                            </w:r>
                          </w:p>
                          <w:p w:rsidR="00C8591F" w:rsidRDefault="00C8591F" w:rsidP="00322F1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</w:p>
                          <w:p w:rsidR="00C8591F" w:rsidRPr="00E23AAA" w:rsidRDefault="00C8591F" w:rsidP="00322F1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3. </w:t>
            </w:r>
            <w:r w:rsidR="00322F19" w:rsidRPr="005B22F9">
              <w:rPr>
                <w:rFonts w:hint="eastAsia"/>
              </w:rPr>
              <w:t>Is the</w:t>
            </w:r>
            <w:r w:rsidR="005A5EA3">
              <w:t xml:space="preserve"> (</w:t>
            </w:r>
            <w:r w:rsidR="00322F19" w:rsidRPr="005B22F9">
              <w:rPr>
                <w:rFonts w:hint="eastAsia"/>
              </w:rPr>
              <w:t>pin</w:t>
            </w:r>
            <w:r w:rsidR="005A5EA3">
              <w:t>)</w:t>
            </w:r>
            <w:r w:rsidR="00322F19" w:rsidRPr="005B22F9">
              <w:rPr>
                <w:rFonts w:hint="eastAsia"/>
              </w:rPr>
              <w:t xml:space="preserve"> longer than the </w:t>
            </w:r>
            <w:r w:rsidR="005A5EA3">
              <w:t>(</w:t>
            </w:r>
            <w:r w:rsidR="00322F19" w:rsidRPr="005B22F9">
              <w:rPr>
                <w:rFonts w:hint="eastAsia"/>
              </w:rPr>
              <w:t>spoon</w:t>
            </w:r>
            <w:r w:rsidR="0042584C">
              <w:t>)</w:t>
            </w:r>
            <w:r w:rsidR="00322F19" w:rsidRPr="005B22F9">
              <w:rPr>
                <w:rFonts w:hint="eastAsia"/>
              </w:rPr>
              <w:t xml:space="preserve">?                    </w:t>
            </w:r>
            <w:r w:rsidR="0042584C">
              <w:t xml:space="preserve"> </w:t>
            </w:r>
            <w:r>
              <w:t>3</w:t>
            </w:r>
            <w:r w:rsidR="00322F19" w:rsidRPr="005B22F9">
              <w:rPr>
                <w:rFonts w:hint="eastAsia"/>
              </w:rPr>
              <w:t>. No.</w:t>
            </w:r>
            <w:r w:rsidR="00E53291">
              <w:t xml:space="preserve"> It’s short.  </w:t>
            </w:r>
          </w:p>
          <w:p w:rsidR="00322F19" w:rsidRPr="005B22F9" w:rsidRDefault="005B22F9" w:rsidP="005B22F9">
            <w:pPr>
              <w:ind w:firstLineChars="200" w:firstLine="480"/>
              <w:rPr>
                <w:rFonts w:eastAsia="標楷體"/>
              </w:rPr>
            </w:pPr>
            <w:r>
              <w:rPr>
                <w:rFonts w:eastAsia="標楷體"/>
              </w:rPr>
              <w:t>4. Which</w:t>
            </w:r>
            <w:r>
              <w:rPr>
                <w:rFonts w:eastAsia="標楷體" w:hint="eastAsia"/>
              </w:rPr>
              <w:t xml:space="preserve"> is the longest/ shortest</w:t>
            </w:r>
            <w:r w:rsidR="00322F19" w:rsidRPr="005B22F9">
              <w:rPr>
                <w:rFonts w:eastAsia="標楷體" w:hint="eastAsia"/>
              </w:rPr>
              <w:t xml:space="preserve">?                       </w:t>
            </w:r>
            <w:r w:rsidR="005A5EA3"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 xml:space="preserve">4. </w:t>
            </w:r>
            <w:r w:rsidR="00322F19" w:rsidRPr="005B22F9">
              <w:rPr>
                <w:rFonts w:eastAsia="標楷體" w:hint="eastAsia"/>
              </w:rPr>
              <w:t>The watch. / The pin.</w:t>
            </w:r>
          </w:p>
          <w:p w:rsidR="00322F19" w:rsidRPr="005A5EA3" w:rsidRDefault="005A5EA3" w:rsidP="005A5EA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5. </w:t>
            </w:r>
            <w:r>
              <w:rPr>
                <w:rFonts w:eastAsia="標楷體"/>
              </w:rPr>
              <w:t>How long is the (pencil)?</w:t>
            </w:r>
            <w:r>
              <w:rPr>
                <w:rFonts w:eastAsia="標楷體" w:hint="eastAsia"/>
              </w:rPr>
              <w:t xml:space="preserve">                             5. The pencil is x (</w:t>
            </w:r>
            <w:r>
              <w:rPr>
                <w:rFonts w:eastAsia="標楷體"/>
              </w:rPr>
              <w:t>clips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/>
              </w:rPr>
              <w:t xml:space="preserve"> long. </w:t>
            </w:r>
          </w:p>
          <w:p w:rsidR="00322F19" w:rsidRDefault="00322F19" w:rsidP="00322F19">
            <w:pPr>
              <w:pStyle w:val="affffffe"/>
              <w:ind w:leftChars="0" w:left="851"/>
              <w:rPr>
                <w:rFonts w:eastAsia="標楷體"/>
              </w:rPr>
            </w:pPr>
          </w:p>
          <w:p w:rsidR="00322F19" w:rsidRDefault="00AF771F" w:rsidP="00322F19">
            <w:pPr>
              <w:pStyle w:val="affffffe"/>
              <w:ind w:leftChars="0" w:left="851"/>
              <w:rPr>
                <w:rFonts w:eastAsia="標楷體"/>
              </w:rPr>
            </w:pPr>
            <w:r w:rsidRPr="00B65BCF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539265F" wp14:editId="2C81F79C">
                      <wp:simplePos x="0" y="0"/>
                      <wp:positionH relativeFrom="column">
                        <wp:posOffset>3249613</wp:posOffset>
                      </wp:positionH>
                      <wp:positionV relativeFrom="paragraph">
                        <wp:posOffset>195263</wp:posOffset>
                      </wp:positionV>
                      <wp:extent cx="581025" cy="3614420"/>
                      <wp:effectExtent l="26353" t="0" r="16827" b="16828"/>
                      <wp:wrapNone/>
                      <wp:docPr id="20" name="左大括弧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81025" cy="3614420"/>
                              </a:xfrm>
                              <a:prstGeom prst="leftBrace">
                                <a:avLst>
                                  <a:gd name="adj1" fmla="val 44399"/>
                                  <a:gd name="adj2" fmla="val 50000"/>
                                </a:avLst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13EBF" id="左大括弧 20" o:spid="_x0000_s1026" type="#_x0000_t87" style="position:absolute;margin-left:255.9pt;margin-top:15.4pt;width:45.75pt;height:284.6pt;rotation:-90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" adj="1542" strokecolor="black [3040]" strokeweight="2.25pt"/>
                  </w:pict>
                </mc:Fallback>
              </mc:AlternateContent>
            </w:r>
          </w:p>
          <w:p w:rsidR="00322F19" w:rsidRDefault="00322F19" w:rsidP="00322F19">
            <w:pPr>
              <w:pStyle w:val="affffffe"/>
              <w:ind w:leftChars="0" w:left="851"/>
              <w:rPr>
                <w:rFonts w:eastAsia="標楷體"/>
              </w:rPr>
            </w:pPr>
          </w:p>
          <w:p w:rsidR="00322F19" w:rsidRDefault="00322F19" w:rsidP="00322F19">
            <w:pPr>
              <w:pStyle w:val="affffffe"/>
              <w:ind w:leftChars="0" w:left="851"/>
              <w:rPr>
                <w:rFonts w:eastAsia="標楷體"/>
              </w:rPr>
            </w:pPr>
          </w:p>
          <w:p w:rsidR="00322F19" w:rsidRDefault="00322F19" w:rsidP="00322F19">
            <w:pPr>
              <w:pStyle w:val="affffffe"/>
              <w:ind w:leftChars="0" w:left="851"/>
              <w:rPr>
                <w:rFonts w:eastAsia="標楷體"/>
              </w:rPr>
            </w:pPr>
          </w:p>
          <w:p w:rsidR="00322F19" w:rsidRDefault="00322F19" w:rsidP="00322F19">
            <w:pPr>
              <w:pStyle w:val="affffffe"/>
              <w:ind w:leftChars="0" w:left="851"/>
              <w:rPr>
                <w:rFonts w:eastAsia="標楷體"/>
              </w:rPr>
            </w:pPr>
          </w:p>
          <w:p w:rsidR="00322F19" w:rsidRDefault="00322F19" w:rsidP="00322F19">
            <w:pPr>
              <w:pStyle w:val="affffffe"/>
              <w:ind w:leftChars="0" w:left="851"/>
              <w:rPr>
                <w:rFonts w:eastAsia="標楷體"/>
              </w:rPr>
            </w:pPr>
          </w:p>
          <w:p w:rsidR="00322F19" w:rsidRDefault="00322F19" w:rsidP="00322F19">
            <w:pPr>
              <w:pStyle w:val="affffffe"/>
              <w:ind w:leftChars="0" w:left="851"/>
              <w:rPr>
                <w:rFonts w:eastAsia="標楷體"/>
              </w:rPr>
            </w:pPr>
          </w:p>
          <w:p w:rsidR="00A318BF" w:rsidRDefault="00A318BF" w:rsidP="00322F19">
            <w:pPr>
              <w:pStyle w:val="affffffe"/>
              <w:ind w:leftChars="0" w:left="851"/>
              <w:rPr>
                <w:rFonts w:eastAsia="標楷體"/>
              </w:rPr>
            </w:pPr>
          </w:p>
          <w:p w:rsidR="00A318BF" w:rsidRDefault="00A318BF" w:rsidP="00322F19">
            <w:pPr>
              <w:pStyle w:val="affffffe"/>
              <w:ind w:leftChars="0" w:left="851"/>
              <w:rPr>
                <w:rFonts w:eastAsia="標楷體"/>
              </w:rPr>
            </w:pPr>
          </w:p>
          <w:p w:rsidR="00A318BF" w:rsidRDefault="00A318BF" w:rsidP="00322F19">
            <w:pPr>
              <w:pStyle w:val="affffffe"/>
              <w:ind w:leftChars="0" w:left="851"/>
              <w:rPr>
                <w:rFonts w:eastAsia="標楷體"/>
              </w:rPr>
            </w:pPr>
          </w:p>
          <w:p w:rsidR="00322F19" w:rsidRPr="00B80EFC" w:rsidRDefault="00322F19" w:rsidP="00322F19">
            <w:pPr>
              <w:spacing w:line="360" w:lineRule="auto"/>
              <w:ind w:firstLineChars="1814" w:firstLine="4358"/>
              <w:rPr>
                <w:rFonts w:eastAsia="標楷體"/>
                <w:b/>
                <w:shd w:val="pct15" w:color="auto" w:fill="FFFFFF"/>
              </w:rPr>
            </w:pPr>
            <w:r w:rsidRPr="00B80EFC">
              <w:rPr>
                <w:rFonts w:eastAsia="標楷體" w:hint="eastAsia"/>
                <w:b/>
                <w:shd w:val="pct15" w:color="auto" w:fill="FFFFFF"/>
              </w:rPr>
              <w:t>產出</w:t>
            </w:r>
            <w:r w:rsidRPr="00B80EFC">
              <w:rPr>
                <w:rFonts w:eastAsia="標楷體" w:hint="eastAsia"/>
                <w:b/>
                <w:shd w:val="pct15" w:color="auto" w:fill="FFFFFF"/>
              </w:rPr>
              <w:t xml:space="preserve"> (</w:t>
            </w:r>
            <w:r w:rsidRPr="00B80EFC">
              <w:rPr>
                <w:rFonts w:eastAsia="標楷體"/>
                <w:b/>
                <w:shd w:val="pct15" w:color="auto" w:fill="FFFFFF"/>
              </w:rPr>
              <w:t>Production</w:t>
            </w:r>
            <w:r w:rsidRPr="00B80EFC">
              <w:rPr>
                <w:rFonts w:eastAsia="標楷體" w:hint="eastAsia"/>
                <w:b/>
                <w:shd w:val="pct15" w:color="auto" w:fill="FFFFFF"/>
              </w:rPr>
              <w:t>)</w:t>
            </w:r>
          </w:p>
          <w:p w:rsidR="002E2481" w:rsidRDefault="002E2481" w:rsidP="002E2481">
            <w:pPr>
              <w:spacing w:line="360" w:lineRule="auto"/>
              <w:ind w:firstLineChars="900" w:firstLine="2520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The spoon is 7 clips long.</w:t>
            </w:r>
          </w:p>
          <w:p w:rsidR="002E2481" w:rsidRDefault="002E2481" w:rsidP="002E2481">
            <w:pPr>
              <w:spacing w:line="360" w:lineRule="auto"/>
              <w:ind w:firstLineChars="900" w:firstLine="2520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The pin is 2 clips long.</w:t>
            </w:r>
          </w:p>
          <w:p w:rsidR="002E2481" w:rsidRDefault="002E2481" w:rsidP="002E2481">
            <w:pPr>
              <w:spacing w:line="360" w:lineRule="auto"/>
              <w:ind w:firstLineChars="900" w:firstLine="2520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The watch is 9 clips long.</w:t>
            </w:r>
          </w:p>
          <w:p w:rsidR="002E2481" w:rsidRPr="002E2481" w:rsidRDefault="00322F19" w:rsidP="002E2481">
            <w:pPr>
              <w:spacing w:line="360" w:lineRule="auto"/>
              <w:ind w:firstLineChars="900" w:firstLine="2520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 xml:space="preserve">The spoon is longer than the </w:t>
            </w:r>
            <w:r w:rsidR="002E2481">
              <w:rPr>
                <w:rFonts w:eastAsia="標楷體"/>
                <w:sz w:val="28"/>
              </w:rPr>
              <w:t>spoon</w:t>
            </w:r>
            <w:r w:rsidRPr="00374B22">
              <w:rPr>
                <w:rFonts w:eastAsia="標楷體" w:hint="eastAsia"/>
                <w:sz w:val="28"/>
              </w:rPr>
              <w:t>.</w:t>
            </w:r>
          </w:p>
          <w:p w:rsidR="00E53291" w:rsidRPr="00374B22" w:rsidRDefault="00E53291" w:rsidP="00E53291">
            <w:pPr>
              <w:spacing w:line="360" w:lineRule="auto"/>
              <w:ind w:firstLineChars="900" w:firstLine="2520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The pin is shorter than the (chalk/ pencil/spoon/paintbrush/watch).</w:t>
            </w:r>
          </w:p>
          <w:p w:rsidR="00322F19" w:rsidRDefault="00322F19" w:rsidP="00E53291">
            <w:pPr>
              <w:spacing w:line="360" w:lineRule="auto"/>
              <w:ind w:firstLineChars="900" w:firstLine="2520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The watch is the longest</w:t>
            </w:r>
            <w:r w:rsidRPr="00374B22">
              <w:rPr>
                <w:rFonts w:eastAsia="標楷體" w:hint="eastAsia"/>
                <w:sz w:val="28"/>
              </w:rPr>
              <w:t xml:space="preserve">.   </w:t>
            </w:r>
          </w:p>
          <w:p w:rsidR="00322F19" w:rsidRDefault="00322F19" w:rsidP="00E53291">
            <w:pPr>
              <w:spacing w:line="360" w:lineRule="auto"/>
              <w:ind w:firstLineChars="900" w:firstLine="2520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The pin is the shortest.</w:t>
            </w: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322F19" w:rsidRDefault="00322F19" w:rsidP="00322F19">
            <w:pPr>
              <w:spacing w:line="360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4C66AD" w:rsidRDefault="004C66AD" w:rsidP="004C66AD">
            <w:pPr>
              <w:jc w:val="center"/>
              <w:rPr>
                <w:rFonts w:eastAsia="標楷體"/>
                <w:b/>
                <w:bdr w:val="single" w:sz="4" w:space="0" w:color="auto"/>
                <w:shd w:val="pct15" w:color="auto" w:fill="FFFFFF"/>
              </w:rPr>
            </w:pPr>
            <w:r>
              <w:rPr>
                <w:rFonts w:eastAsia="標楷體" w:hint="eastAsia"/>
                <w:b/>
                <w:bdr w:val="single" w:sz="4" w:space="0" w:color="auto"/>
                <w:shd w:val="pct15" w:color="auto" w:fill="FFFFFF"/>
              </w:rPr>
              <w:lastRenderedPageBreak/>
              <w:t xml:space="preserve">  </w:t>
            </w:r>
            <w:r w:rsidRPr="002730CC">
              <w:rPr>
                <w:rFonts w:eastAsia="標楷體"/>
                <w:b/>
                <w:bdr w:val="single" w:sz="4" w:space="0" w:color="auto"/>
                <w:shd w:val="pct15" w:color="auto" w:fill="FFFFFF"/>
              </w:rPr>
              <w:t>Lesson</w:t>
            </w:r>
            <w:r>
              <w:rPr>
                <w:rFonts w:eastAsia="標楷體" w:hint="eastAsia"/>
                <w:b/>
                <w:bdr w:val="single" w:sz="4" w:space="0" w:color="auto"/>
                <w:shd w:val="pct15" w:color="auto" w:fill="FFFFFF"/>
              </w:rPr>
              <w:t xml:space="preserve"> 4  </w:t>
            </w:r>
          </w:p>
          <w:p w:rsidR="004C66AD" w:rsidRPr="002730CC" w:rsidRDefault="004C66AD" w:rsidP="004C66AD">
            <w:pPr>
              <w:jc w:val="center"/>
              <w:rPr>
                <w:rFonts w:eastAsia="標楷體"/>
                <w:b/>
                <w:bdr w:val="single" w:sz="4" w:space="0" w:color="auto"/>
                <w:shd w:val="pct15" w:color="auto" w:fill="FFFFFF"/>
              </w:rPr>
            </w:pPr>
          </w:p>
          <w:p w:rsidR="004C66AD" w:rsidRPr="00B80EFC" w:rsidRDefault="00EE4CE5" w:rsidP="004C66AD">
            <w:pPr>
              <w:spacing w:line="360" w:lineRule="auto"/>
              <w:jc w:val="center"/>
              <w:rPr>
                <w:rFonts w:eastAsia="標楷體"/>
                <w:b/>
                <w:shd w:val="pct15" w:color="auto" w:fill="FFFFFF"/>
              </w:rPr>
            </w:pPr>
            <w:r w:rsidRPr="00B80EFC">
              <w:rPr>
                <w:rFonts w:eastAsia="標楷體" w:hint="eastAsia"/>
                <w:b/>
                <w:noProof/>
                <w:shd w:val="pct15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BE212E6" wp14:editId="0AFBEB48">
                      <wp:simplePos x="0" y="0"/>
                      <wp:positionH relativeFrom="column">
                        <wp:posOffset>2011680</wp:posOffset>
                      </wp:positionH>
                      <wp:positionV relativeFrom="paragraph">
                        <wp:posOffset>165100</wp:posOffset>
                      </wp:positionV>
                      <wp:extent cx="1581150" cy="0"/>
                      <wp:effectExtent l="0" t="133350" r="0" b="133350"/>
                      <wp:wrapNone/>
                      <wp:docPr id="5" name="直線單箭頭接點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115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A24982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5" o:spid="_x0000_s1026" type="#_x0000_t32" style="position:absolute;margin-left:158.4pt;margin-top:13pt;width:124.5pt;height:0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" strokecolor="black [3213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rFonts w:eastAsia="標楷體" w:hint="eastAsia"/>
                <w:b/>
                <w:shd w:val="pct15" w:color="auto" w:fill="FFFFFF"/>
              </w:rPr>
              <w:t>R</w:t>
            </w:r>
            <w:r>
              <w:rPr>
                <w:rFonts w:eastAsia="標楷體"/>
                <w:b/>
                <w:shd w:val="pct15" w:color="auto" w:fill="FFFFFF"/>
              </w:rPr>
              <w:t xml:space="preserve">einforce </w:t>
            </w:r>
            <w:r w:rsidR="004C66AD" w:rsidRPr="00B80EFC">
              <w:rPr>
                <w:rFonts w:eastAsia="標楷體" w:hint="eastAsia"/>
                <w:b/>
                <w:shd w:val="pct15" w:color="auto" w:fill="FFFFFF"/>
              </w:rPr>
              <w:t xml:space="preserve"> </w:t>
            </w:r>
            <w:r w:rsidR="004C66AD" w:rsidRPr="002730CC">
              <w:rPr>
                <w:rFonts w:eastAsia="標楷體" w:hint="eastAsia"/>
                <w:b/>
              </w:rPr>
              <w:t xml:space="preserve">    </w:t>
            </w:r>
            <w:r w:rsidR="004C66AD">
              <w:rPr>
                <w:rFonts w:eastAsia="標楷體" w:hint="eastAsia"/>
                <w:b/>
              </w:rPr>
              <w:t xml:space="preserve">         </w:t>
            </w:r>
            <w:r w:rsidR="004C66AD" w:rsidRPr="002730CC">
              <w:rPr>
                <w:rFonts w:eastAsia="標楷體" w:hint="eastAsia"/>
                <w:b/>
              </w:rPr>
              <w:t xml:space="preserve">    </w:t>
            </w:r>
            <w:r w:rsidR="004C66AD">
              <w:rPr>
                <w:rFonts w:eastAsia="標楷體" w:hint="eastAsia"/>
                <w:b/>
              </w:rPr>
              <w:t xml:space="preserve">  </w:t>
            </w:r>
            <w:r w:rsidR="004C66AD" w:rsidRPr="002730CC">
              <w:rPr>
                <w:rFonts w:eastAsia="標楷體" w:hint="eastAsia"/>
                <w:b/>
              </w:rPr>
              <w:t xml:space="preserve">       </w:t>
            </w:r>
            <w:r w:rsidR="004C66AD">
              <w:rPr>
                <w:rFonts w:eastAsia="標楷體" w:hint="eastAsia"/>
                <w:b/>
              </w:rPr>
              <w:t xml:space="preserve"> </w:t>
            </w:r>
            <w:r w:rsidR="00CB0223">
              <w:rPr>
                <w:rFonts w:eastAsia="標楷體" w:hint="eastAsia"/>
                <w:b/>
                <w:shd w:val="pct15" w:color="auto" w:fill="FFFFFF"/>
              </w:rPr>
              <w:t>歸納事實</w:t>
            </w:r>
            <w:r w:rsidR="004C66AD" w:rsidRPr="00B80EFC">
              <w:rPr>
                <w:rFonts w:eastAsia="標楷體" w:hint="eastAsia"/>
                <w:b/>
                <w:shd w:val="pct15" w:color="auto" w:fill="FFFFFF"/>
              </w:rPr>
              <w:t xml:space="preserve"> (</w:t>
            </w:r>
            <w:r w:rsidR="00B757C6">
              <w:rPr>
                <w:rFonts w:eastAsia="標楷體" w:hint="eastAsia"/>
                <w:b/>
                <w:shd w:val="pct15" w:color="auto" w:fill="FFFFFF"/>
              </w:rPr>
              <w:t>Conclude the facts</w:t>
            </w:r>
            <w:r w:rsidR="004C66AD" w:rsidRPr="00B80EFC">
              <w:rPr>
                <w:rFonts w:eastAsia="標楷體" w:hint="eastAsia"/>
                <w:b/>
                <w:shd w:val="pct15" w:color="auto" w:fill="FFFFFF"/>
              </w:rPr>
              <w:t>)</w:t>
            </w:r>
          </w:p>
          <w:p w:rsidR="00EE4CE5" w:rsidRDefault="004C66AD" w:rsidP="004C66AD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 w:rsidR="00EE4CE5">
              <w:rPr>
                <w:rFonts w:eastAsia="標楷體"/>
              </w:rPr>
              <w:t>(</w:t>
            </w:r>
            <w:r w:rsidR="00B757C6">
              <w:rPr>
                <w:rFonts w:eastAsia="標楷體"/>
              </w:rPr>
              <w:t>Using</w:t>
            </w:r>
            <w:r w:rsidR="002A2674">
              <w:rPr>
                <w:rFonts w:eastAsia="標楷體"/>
              </w:rPr>
              <w:t xml:space="preserve"> classroom/daily objects and </w:t>
            </w:r>
          </w:p>
          <w:p w:rsidR="00EE4CE5" w:rsidRDefault="002A2674" w:rsidP="00EE4CE5">
            <w:pPr>
              <w:spacing w:line="276" w:lineRule="auto"/>
              <w:ind w:firstLineChars="200" w:firstLine="480"/>
              <w:rPr>
                <w:rFonts w:eastAsia="標楷體"/>
              </w:rPr>
            </w:pPr>
            <w:r>
              <w:rPr>
                <w:rFonts w:eastAsia="標楷體"/>
              </w:rPr>
              <w:t>cartoon characters</w:t>
            </w:r>
            <w:r w:rsidR="00EE4CE5">
              <w:rPr>
                <w:rFonts w:eastAsia="標楷體"/>
              </w:rPr>
              <w:t xml:space="preserve"> (or classmates)</w:t>
            </w:r>
          </w:p>
          <w:p w:rsidR="002A2674" w:rsidRDefault="00EE4CE5" w:rsidP="00EE4CE5">
            <w:pPr>
              <w:spacing w:line="276" w:lineRule="auto"/>
              <w:ind w:firstLineChars="200" w:firstLine="480"/>
              <w:rPr>
                <w:rFonts w:eastAsia="標楷體"/>
              </w:rPr>
            </w:pPr>
            <w:r>
              <w:rPr>
                <w:rFonts w:eastAsia="標楷體"/>
              </w:rPr>
              <w:t>t</w:t>
            </w:r>
            <w:r w:rsidR="002A2674">
              <w:rPr>
                <w:rFonts w:eastAsia="標楷體"/>
              </w:rPr>
              <w:t>o</w:t>
            </w:r>
            <w:r>
              <w:rPr>
                <w:rFonts w:eastAsia="標楷體"/>
              </w:rPr>
              <w:t xml:space="preserve"> practice comparing.) </w:t>
            </w:r>
            <w:r w:rsidR="002A2674">
              <w:rPr>
                <w:rFonts w:eastAsia="標楷體"/>
              </w:rPr>
              <w:t xml:space="preserve">   </w:t>
            </w:r>
          </w:p>
          <w:p w:rsidR="004C66AD" w:rsidRPr="00B757C6" w:rsidRDefault="00527A8C" w:rsidP="002A2674">
            <w:pPr>
              <w:spacing w:line="276" w:lineRule="auto"/>
              <w:ind w:firstLineChars="200" w:firstLine="480"/>
              <w:rPr>
                <w:rFonts w:eastAsia="標楷體"/>
              </w:rPr>
            </w:pPr>
            <w:r>
              <w:rPr>
                <w:rFonts w:eastAsia="標楷體" w:hint="eastAsia"/>
              </w:rPr>
              <w:t>T:</w:t>
            </w:r>
            <w:r w:rsidR="00B757C6">
              <w:rPr>
                <w:rFonts w:eastAsia="標楷體" w:hint="eastAsia"/>
              </w:rPr>
              <w:t xml:space="preserve"> </w:t>
            </w:r>
            <w:r w:rsidR="00CB0223">
              <w:rPr>
                <w:rFonts w:eastAsia="標楷體" w:hint="eastAsia"/>
              </w:rPr>
              <w:t xml:space="preserve">Please tell me something </w:t>
            </w:r>
            <w:r w:rsidR="00B757C6" w:rsidRPr="00446BF8">
              <w:rPr>
                <w:rFonts w:eastAsia="標楷體" w:hint="eastAsia"/>
              </w:rPr>
              <w:t xml:space="preserve">bigger than </w:t>
            </w:r>
            <w:r w:rsidR="00B757C6" w:rsidRPr="00B30270">
              <w:rPr>
                <w:rFonts w:eastAsia="標楷體" w:hint="eastAsia"/>
                <w:b/>
                <w:u w:val="single"/>
              </w:rPr>
              <w:t>the TV</w:t>
            </w:r>
            <w:r w:rsidR="00B757C6" w:rsidRPr="00446BF8">
              <w:rPr>
                <w:rFonts w:eastAsia="標楷體" w:hint="eastAsia"/>
              </w:rPr>
              <w:t>.</w:t>
            </w:r>
            <w:r w:rsidR="00B30270">
              <w:rPr>
                <w:rFonts w:eastAsia="標楷體" w:hint="eastAsia"/>
              </w:rPr>
              <w:t xml:space="preserve">      </w:t>
            </w:r>
            <w:del w:id="0" w:author="teacher" w:date="2020-08-01T09:01:00Z">
              <w:r w:rsidR="00B30270" w:rsidDel="00487D0C">
                <w:rPr>
                  <w:rFonts w:eastAsia="標楷體" w:hint="eastAsia"/>
                </w:rPr>
                <w:delText xml:space="preserve">   </w:delText>
              </w:r>
            </w:del>
            <w:r>
              <w:rPr>
                <w:rFonts w:eastAsia="標楷體"/>
              </w:rPr>
              <w:t>S</w:t>
            </w:r>
            <w:r>
              <w:rPr>
                <w:rFonts w:eastAsia="標楷體" w:hint="eastAsia"/>
              </w:rPr>
              <w:t>:</w:t>
            </w:r>
            <w:r w:rsidR="00EE4CE5">
              <w:rPr>
                <w:rFonts w:eastAsia="標楷體"/>
              </w:rPr>
              <w:t xml:space="preserve"> (</w:t>
            </w:r>
            <w:r>
              <w:rPr>
                <w:rFonts w:eastAsia="標楷體" w:hint="eastAsia"/>
              </w:rPr>
              <w:t>The window</w:t>
            </w:r>
            <w:r w:rsidR="00EE4CE5">
              <w:rPr>
                <w:rFonts w:eastAsia="標楷體"/>
              </w:rPr>
              <w:t>)</w:t>
            </w:r>
            <w:r w:rsidR="001C674F">
              <w:rPr>
                <w:rFonts w:eastAsia="標楷體" w:hint="eastAsia"/>
              </w:rPr>
              <w:t xml:space="preserve"> is bigger than the TV.</w:t>
            </w:r>
            <w:r w:rsidR="00B757C6" w:rsidRPr="00B757C6">
              <w:rPr>
                <w:rFonts w:eastAsia="標楷體" w:hint="eastAsia"/>
              </w:rPr>
              <w:t xml:space="preserve">                    </w:t>
            </w:r>
          </w:p>
          <w:p w:rsidR="00B757C6" w:rsidRDefault="00B30270" w:rsidP="00B757C6">
            <w:pPr>
              <w:spacing w:line="276" w:lineRule="auto"/>
              <w:rPr>
                <w:rFonts w:eastAsia="標楷體"/>
              </w:rPr>
            </w:pPr>
            <w:r w:rsidRPr="002730CC">
              <w:rPr>
                <w:rFonts w:eastAsia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F901C86" wp14:editId="26A30876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57150</wp:posOffset>
                      </wp:positionV>
                      <wp:extent cx="1762125" cy="1737360"/>
                      <wp:effectExtent l="0" t="0" r="28575" b="15240"/>
                      <wp:wrapNone/>
                      <wp:docPr id="8" name="向上箭號圖說文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1737360"/>
                              </a:xfrm>
                              <a:prstGeom prst="upArrowCallout">
                                <a:avLst>
                                  <a:gd name="adj1" fmla="val 20251"/>
                                  <a:gd name="adj2" fmla="val 22838"/>
                                  <a:gd name="adj3" fmla="val 19054"/>
                                  <a:gd name="adj4" fmla="val 76163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8591F" w:rsidRPr="00B757C6" w:rsidRDefault="00C8591F" w:rsidP="00B757C6">
                                  <w:pPr>
                                    <w:jc w:val="center"/>
                                  </w:pPr>
                                  <w:r w:rsidRPr="000D1C4C">
                                    <w:t xml:space="preserve">Stationaries/ classroom objects/ cartoon characters/ classmates/ animals/ things &amp; people around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01C86" id="向上箭號圖說文字 8" o:spid="_x0000_s1030" type="#_x0000_t79" style="position:absolute;margin-left:202.65pt;margin-top:4.5pt;width:138.75pt;height:136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" adj="5149,5936,4116,8644" fillcolor="white [3201]" strokecolor="black [3200]" strokeweight="2pt">
                      <v:textbox>
                        <w:txbxContent>
                          <w:p w:rsidR="00C8591F" w:rsidRPr="00B757C6" w:rsidRDefault="00C8591F" w:rsidP="00B757C6">
                            <w:pPr>
                              <w:jc w:val="center"/>
                            </w:pPr>
                            <w:r w:rsidRPr="000D1C4C">
                              <w:t xml:space="preserve">Stationaries/ classroom objects/ cartoon characters/ classmates/ animals/ things &amp; people around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57C6">
              <w:rPr>
                <w:rFonts w:eastAsia="標楷體" w:hint="eastAsia"/>
              </w:rPr>
              <w:t xml:space="preserve"> </w:t>
            </w:r>
          </w:p>
          <w:p w:rsidR="00B757C6" w:rsidRDefault="00B757C6" w:rsidP="00B757C6">
            <w:pPr>
              <w:spacing w:line="276" w:lineRule="auto"/>
              <w:rPr>
                <w:rFonts w:eastAsia="標楷體"/>
              </w:rPr>
            </w:pPr>
          </w:p>
          <w:p w:rsidR="00B757C6" w:rsidRDefault="00B757C6" w:rsidP="00B757C6">
            <w:pPr>
              <w:spacing w:line="276" w:lineRule="auto"/>
              <w:rPr>
                <w:rFonts w:eastAsia="標楷體"/>
              </w:rPr>
            </w:pPr>
          </w:p>
          <w:p w:rsidR="00B757C6" w:rsidRDefault="00B757C6" w:rsidP="00B757C6">
            <w:pPr>
              <w:spacing w:line="276" w:lineRule="auto"/>
              <w:rPr>
                <w:rFonts w:eastAsia="標楷體"/>
              </w:rPr>
            </w:pPr>
          </w:p>
          <w:p w:rsidR="00B757C6" w:rsidRDefault="00B757C6" w:rsidP="00B757C6">
            <w:pPr>
              <w:spacing w:line="276" w:lineRule="auto"/>
              <w:rPr>
                <w:rFonts w:eastAsia="標楷體"/>
              </w:rPr>
            </w:pPr>
          </w:p>
          <w:p w:rsidR="00B757C6" w:rsidRDefault="007B45A6" w:rsidP="00B757C6">
            <w:pPr>
              <w:spacing w:line="276" w:lineRule="auto"/>
              <w:rPr>
                <w:rFonts w:eastAsia="標楷體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F0BC59F" wp14:editId="71A93D8D">
                      <wp:simplePos x="0" y="0"/>
                      <wp:positionH relativeFrom="column">
                        <wp:posOffset>3149282</wp:posOffset>
                      </wp:positionH>
                      <wp:positionV relativeFrom="paragraph">
                        <wp:posOffset>198438</wp:posOffset>
                      </wp:positionV>
                      <wp:extent cx="581025" cy="3614420"/>
                      <wp:effectExtent l="26353" t="0" r="16827" b="16828"/>
                      <wp:wrapNone/>
                      <wp:docPr id="6" name="左大括弧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81025" cy="3614420"/>
                              </a:xfrm>
                              <a:prstGeom prst="leftBrace">
                                <a:avLst>
                                  <a:gd name="adj1" fmla="val 44399"/>
                                  <a:gd name="adj2" fmla="val 50000"/>
                                </a:avLst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61C001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大括弧 6" o:spid="_x0000_s1026" type="#_x0000_t87" style="position:absolute;margin-left:247.95pt;margin-top:15.65pt;width:45.75pt;height:284.6pt;rotation:-90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" adj="1542" strokecolor="black [3040]" strokeweight="2.25pt"/>
                  </w:pict>
                </mc:Fallback>
              </mc:AlternateContent>
            </w:r>
          </w:p>
          <w:p w:rsidR="00527A8C" w:rsidRDefault="00EE4CE5" w:rsidP="00EE4CE5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/>
              </w:rPr>
              <w:t xml:space="preserve"> </w:t>
            </w:r>
          </w:p>
          <w:p w:rsidR="000D1C4C" w:rsidRDefault="000D1C4C" w:rsidP="00EE4CE5">
            <w:pPr>
              <w:spacing w:line="276" w:lineRule="auto"/>
              <w:rPr>
                <w:rFonts w:eastAsia="標楷體"/>
              </w:rPr>
            </w:pPr>
          </w:p>
          <w:p w:rsidR="00A13DD0" w:rsidRPr="00A13DD0" w:rsidRDefault="001613C6" w:rsidP="00A13DD0">
            <w:pPr>
              <w:ind w:firstLineChars="150" w:firstLine="360"/>
            </w:pPr>
            <w:r>
              <w:rPr>
                <w:rFonts w:hint="eastAsia"/>
              </w:rPr>
              <w:t xml:space="preserve">                 </w:t>
            </w:r>
            <w:r w:rsidR="00A13DD0">
              <w:t xml:space="preserve">1. </w:t>
            </w:r>
            <w:r w:rsidR="00A13DD0" w:rsidRPr="00A13DD0">
              <w:t>A</w:t>
            </w:r>
            <w:r w:rsidR="004718BD" w:rsidRPr="00A13DD0">
              <w:rPr>
                <w:rFonts w:hint="eastAsia"/>
              </w:rPr>
              <w:t xml:space="preserve"> is shorter</w:t>
            </w:r>
            <w:r w:rsidR="00A13DD0" w:rsidRPr="00A13DD0">
              <w:t>/</w:t>
            </w:r>
            <w:r w:rsidR="00EE4CE5" w:rsidRPr="00A13DD0">
              <w:rPr>
                <w:rFonts w:hint="eastAsia"/>
              </w:rPr>
              <w:t xml:space="preserve"> </w:t>
            </w:r>
            <w:r>
              <w:t xml:space="preserve">longer / taller / bigger / smaller </w:t>
            </w:r>
            <w:r w:rsidR="004718BD" w:rsidRPr="00A13DD0">
              <w:rPr>
                <w:rFonts w:hint="eastAsia"/>
              </w:rPr>
              <w:t>than</w:t>
            </w:r>
            <w:r w:rsidR="00A13DD0" w:rsidRPr="00A13DD0">
              <w:rPr>
                <w:rFonts w:hint="eastAsia"/>
              </w:rPr>
              <w:t xml:space="preserve"> B.</w:t>
            </w:r>
            <w:r w:rsidR="00A13DD0" w:rsidRPr="00A13DD0">
              <w:t xml:space="preserve"> </w:t>
            </w:r>
            <w:r w:rsidR="001C674F" w:rsidRPr="00A13DD0">
              <w:rPr>
                <w:rFonts w:hint="eastAsia"/>
              </w:rPr>
              <w:t xml:space="preserve"> </w:t>
            </w:r>
          </w:p>
          <w:p w:rsidR="00527A8C" w:rsidRPr="00A13DD0" w:rsidRDefault="001613C6" w:rsidP="00A13DD0">
            <w:pPr>
              <w:ind w:firstLineChars="150" w:firstLine="360"/>
            </w:pPr>
            <w:r>
              <w:rPr>
                <w:rFonts w:hint="eastAsia"/>
              </w:rPr>
              <w:t xml:space="preserve">                 </w:t>
            </w:r>
            <w:r w:rsidR="00A13DD0">
              <w:t xml:space="preserve">2. B </w:t>
            </w:r>
            <w:r w:rsidR="00A13DD0">
              <w:rPr>
                <w:rFonts w:hint="eastAsia"/>
              </w:rPr>
              <w:t>is shorter</w:t>
            </w:r>
            <w:r w:rsidRPr="001613C6">
              <w:t>/ longer / taller / bigger / smaller</w:t>
            </w:r>
            <w:r w:rsidR="001C674F" w:rsidRPr="00A13DD0">
              <w:rPr>
                <w:rFonts w:hint="eastAsia"/>
              </w:rPr>
              <w:t xml:space="preserve"> than </w:t>
            </w:r>
            <w:r w:rsidR="00A13DD0">
              <w:t>C</w:t>
            </w:r>
            <w:r w:rsidR="001C674F" w:rsidRPr="00A13DD0">
              <w:rPr>
                <w:rFonts w:hint="eastAsia"/>
              </w:rPr>
              <w:t>.</w:t>
            </w:r>
          </w:p>
          <w:p w:rsidR="001613C6" w:rsidRDefault="001C674F" w:rsidP="00B757C6">
            <w:pPr>
              <w:spacing w:line="276" w:lineRule="auto"/>
              <w:rPr>
                <w:rFonts w:eastAsia="標楷體"/>
              </w:rPr>
            </w:pPr>
            <w:r w:rsidRPr="004718BD">
              <w:rPr>
                <w:rFonts w:eastAsia="標楷體" w:hint="eastAsia"/>
              </w:rPr>
              <w:t xml:space="preserve">   </w:t>
            </w:r>
            <w:r w:rsidR="001613C6">
              <w:rPr>
                <w:rFonts w:eastAsia="標楷體" w:hint="eastAsia"/>
              </w:rPr>
              <w:t xml:space="preserve">                 </w:t>
            </w:r>
            <w:r w:rsidR="00A13DD0">
              <w:rPr>
                <w:rFonts w:eastAsia="標楷體"/>
              </w:rPr>
              <w:t xml:space="preserve">3. C is </w:t>
            </w:r>
            <w:r w:rsidR="001613C6" w:rsidRPr="001613C6">
              <w:rPr>
                <w:rFonts w:eastAsia="標楷體"/>
              </w:rPr>
              <w:t xml:space="preserve">shorter/ longer / taller / bigger / smaller </w:t>
            </w:r>
            <w:r w:rsidR="00A13DD0">
              <w:rPr>
                <w:rFonts w:eastAsia="標楷體"/>
              </w:rPr>
              <w:t xml:space="preserve">the tallest. </w:t>
            </w:r>
            <w:r w:rsidR="00A27E44" w:rsidRPr="004718BD">
              <w:rPr>
                <w:rFonts w:eastAsia="標楷體"/>
              </w:rPr>
              <w:t xml:space="preserve">     </w:t>
            </w:r>
            <w:r w:rsidR="00EE4CE5" w:rsidRPr="004718BD">
              <w:rPr>
                <w:rFonts w:eastAsia="標楷體"/>
              </w:rPr>
              <w:t xml:space="preserve">             </w:t>
            </w:r>
            <w:r w:rsidR="00EE4CE5">
              <w:rPr>
                <w:rFonts w:eastAsia="標楷體"/>
              </w:rPr>
              <w:t xml:space="preserve">           </w:t>
            </w:r>
          </w:p>
          <w:p w:rsidR="00527A8C" w:rsidRDefault="001613C6" w:rsidP="00B757C6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      4. </w:t>
            </w:r>
            <w:r>
              <w:rPr>
                <w:rFonts w:eastAsia="標楷體"/>
              </w:rPr>
              <w:t>Who</w:t>
            </w:r>
            <w:r>
              <w:rPr>
                <w:rFonts w:eastAsia="標楷體" w:hint="eastAsia"/>
              </w:rPr>
              <w:t>/What /Which</w:t>
            </w:r>
            <w:r>
              <w:rPr>
                <w:rFonts w:eastAsia="標楷體"/>
              </w:rPr>
              <w:t xml:space="preserve"> is the</w:t>
            </w:r>
            <w:r>
              <w:t xml:space="preserve"> </w:t>
            </w:r>
            <w:r w:rsidRPr="001613C6">
              <w:rPr>
                <w:rFonts w:eastAsia="標楷體"/>
              </w:rPr>
              <w:t>shorter/ longer / taller / bigger / smaller</w:t>
            </w:r>
            <w:r>
              <w:rPr>
                <w:rFonts w:eastAsia="標楷體"/>
              </w:rPr>
              <w:t>?</w:t>
            </w:r>
          </w:p>
          <w:p w:rsidR="00527A8C" w:rsidRDefault="00A13DD0" w:rsidP="00A13DD0">
            <w:pPr>
              <w:tabs>
                <w:tab w:val="left" w:pos="5724"/>
              </w:tabs>
              <w:spacing w:line="276" w:lineRule="auto"/>
              <w:rPr>
                <w:rFonts w:eastAsia="標楷體"/>
              </w:rPr>
            </w:pPr>
            <w:r>
              <w:rPr>
                <w:rFonts w:eastAsia="標楷體"/>
              </w:rPr>
              <w:tab/>
            </w:r>
          </w:p>
          <w:p w:rsidR="00B757C6" w:rsidRPr="00B63CC1" w:rsidRDefault="00B757C6" w:rsidP="00B757C6">
            <w:pPr>
              <w:spacing w:line="276" w:lineRule="auto"/>
              <w:rPr>
                <w:rFonts w:eastAsia="標楷體"/>
              </w:rPr>
            </w:pPr>
          </w:p>
          <w:p w:rsidR="004C66AD" w:rsidRDefault="004C66AD" w:rsidP="004C66AD">
            <w:pPr>
              <w:spacing w:line="276" w:lineRule="auto"/>
              <w:rPr>
                <w:rFonts w:eastAsia="標楷體"/>
              </w:rPr>
            </w:pPr>
          </w:p>
          <w:p w:rsidR="004C66AD" w:rsidRPr="00B80EFC" w:rsidRDefault="004C66AD" w:rsidP="004C66AD">
            <w:pPr>
              <w:spacing w:line="360" w:lineRule="auto"/>
              <w:ind w:firstLineChars="1661" w:firstLine="3990"/>
              <w:rPr>
                <w:rFonts w:eastAsia="標楷體"/>
                <w:b/>
                <w:shd w:val="pct15" w:color="auto" w:fill="FFFFFF"/>
              </w:rPr>
            </w:pPr>
            <w:r w:rsidRPr="00B80EFC">
              <w:rPr>
                <w:rFonts w:eastAsia="標楷體" w:hint="eastAsia"/>
                <w:b/>
                <w:shd w:val="pct15" w:color="auto" w:fill="FFFFFF"/>
              </w:rPr>
              <w:t>產出</w:t>
            </w:r>
            <w:r w:rsidRPr="00B80EFC">
              <w:rPr>
                <w:rFonts w:eastAsia="標楷體" w:hint="eastAsia"/>
                <w:b/>
                <w:shd w:val="pct15" w:color="auto" w:fill="FFFFFF"/>
              </w:rPr>
              <w:t xml:space="preserve"> (</w:t>
            </w:r>
            <w:r w:rsidRPr="00B80EFC">
              <w:rPr>
                <w:rFonts w:eastAsia="標楷體"/>
                <w:b/>
                <w:shd w:val="pct15" w:color="auto" w:fill="FFFFFF"/>
              </w:rPr>
              <w:t>Production</w:t>
            </w:r>
            <w:r w:rsidRPr="00B80EFC">
              <w:rPr>
                <w:rFonts w:eastAsia="標楷體" w:hint="eastAsia"/>
                <w:b/>
                <w:shd w:val="pct15" w:color="auto" w:fill="FFFFFF"/>
              </w:rPr>
              <w:t>)</w:t>
            </w:r>
          </w:p>
          <w:p w:rsidR="001613C6" w:rsidRDefault="001613C6" w:rsidP="001613C6">
            <w:pPr>
              <w:spacing w:line="276" w:lineRule="auto"/>
              <w:ind w:leftChars="350" w:left="3080" w:hangingChars="800" w:hanging="2240"/>
              <w:rPr>
                <w:rFonts w:eastAsia="標楷體"/>
                <w:sz w:val="28"/>
              </w:rPr>
            </w:pP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0BB930A" wp14:editId="4704C03F">
                      <wp:simplePos x="0" y="0"/>
                      <wp:positionH relativeFrom="column">
                        <wp:posOffset>1673860</wp:posOffset>
                      </wp:positionH>
                      <wp:positionV relativeFrom="paragraph">
                        <wp:posOffset>100965</wp:posOffset>
                      </wp:positionV>
                      <wp:extent cx="200025" cy="400050"/>
                      <wp:effectExtent l="19050" t="19050" r="9525" b="19050"/>
                      <wp:wrapNone/>
                      <wp:docPr id="7" name="左中括弧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400050"/>
                              </a:xfrm>
                              <a:prstGeom prst="leftBracket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5A0BD5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中括弧 7" o:spid="_x0000_s1026" type="#_x0000_t85" style="position:absolute;margin-left:131.8pt;margin-top:7.95pt;width:15.75pt;height:31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" adj="900" strokecolor="black [3040]" strokeweight="2.25pt"/>
                  </w:pict>
                </mc:Fallback>
              </mc:AlternateContent>
            </w:r>
            <w:r>
              <w:rPr>
                <w:rFonts w:eastAsia="標楷體" w:hint="eastAsia"/>
                <w:sz w:val="28"/>
              </w:rPr>
              <w:t>(</w:t>
            </w:r>
            <w:r>
              <w:rPr>
                <w:rFonts w:eastAsia="標楷體"/>
                <w:sz w:val="28"/>
              </w:rPr>
              <w:t xml:space="preserve">Plus </w:t>
            </w:r>
            <w:proofErr w:type="gramStart"/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 w:hint="eastAsia"/>
                <w:sz w:val="28"/>
              </w:rPr>
              <w:t xml:space="preserve"> </w:t>
            </w:r>
            <w:r w:rsidR="004C66AD" w:rsidRPr="00B63CC1">
              <w:rPr>
                <w:rFonts w:eastAsia="標楷體" w:hint="eastAsia"/>
                <w:sz w:val="28"/>
              </w:rPr>
              <w:t>)</w:t>
            </w:r>
            <w:proofErr w:type="gramEnd"/>
            <w:r w:rsidR="00A27E44">
              <w:rPr>
                <w:rFonts w:eastAsia="標楷體" w:hint="eastAsia"/>
                <w:sz w:val="28"/>
              </w:rPr>
              <w:t xml:space="preserve"> </w:t>
            </w:r>
            <w:r w:rsidR="004C66AD">
              <w:rPr>
                <w:rFonts w:eastAsia="標楷體" w:hint="eastAsia"/>
                <w:sz w:val="28"/>
              </w:rPr>
              <w:t xml:space="preserve"> </w:t>
            </w:r>
            <w:r w:rsidR="00A27E44">
              <w:rPr>
                <w:rFonts w:eastAsia="標楷體"/>
                <w:sz w:val="28"/>
              </w:rPr>
              <w:t xml:space="preserve"> </w:t>
            </w:r>
            <w:r w:rsidR="00CB0223">
              <w:rPr>
                <w:rFonts w:eastAsia="標楷體" w:hint="eastAsia"/>
                <w:sz w:val="28"/>
              </w:rPr>
              <w:t xml:space="preserve">  </w:t>
            </w:r>
            <w:r w:rsidR="00C94905">
              <w:rPr>
                <w:rFonts w:eastAsia="標楷體"/>
                <w:sz w:val="28"/>
              </w:rPr>
              <w:t xml:space="preserve"> </w:t>
            </w:r>
            <w:r>
              <w:rPr>
                <w:rFonts w:eastAsia="標楷體"/>
                <w:sz w:val="28"/>
              </w:rPr>
              <w:t xml:space="preserve">   I know (The blackboard) is the biggest thing in the classroom.</w:t>
            </w:r>
            <w:r>
              <w:rPr>
                <w:rFonts w:eastAsia="標楷體" w:hint="eastAsia"/>
                <w:sz w:val="28"/>
              </w:rPr>
              <w:t xml:space="preserve"> </w:t>
            </w:r>
            <w:r>
              <w:rPr>
                <w:rFonts w:eastAsia="標楷體"/>
                <w:sz w:val="28"/>
              </w:rPr>
              <w:t>Because it is bigger than the (door/window/table) and (other things).</w:t>
            </w:r>
          </w:p>
          <w:p w:rsidR="001613C6" w:rsidRDefault="001613C6" w:rsidP="001613C6">
            <w:pPr>
              <w:spacing w:line="276" w:lineRule="auto"/>
              <w:ind w:leftChars="350" w:left="3080" w:hangingChars="800" w:hanging="2240"/>
              <w:rPr>
                <w:rFonts w:eastAsia="標楷體"/>
                <w:sz w:val="28"/>
              </w:rPr>
            </w:pP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2E9A710" wp14:editId="08BB130B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94615</wp:posOffset>
                      </wp:positionV>
                      <wp:extent cx="200025" cy="400050"/>
                      <wp:effectExtent l="19050" t="19050" r="9525" b="19050"/>
                      <wp:wrapNone/>
                      <wp:docPr id="15" name="左中括弧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400050"/>
                              </a:xfrm>
                              <a:prstGeom prst="leftBracket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81F53" id="左中括弧 15" o:spid="_x0000_s1026" type="#_x0000_t85" style="position:absolute;margin-left:136.5pt;margin-top:7.45pt;width:15.75pt;height:31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" adj="900" strokeweight="2.25pt"/>
                  </w:pict>
                </mc:Fallback>
              </mc:AlternateContent>
            </w:r>
            <w:r>
              <w:rPr>
                <w:rFonts w:eastAsia="標楷體"/>
                <w:sz w:val="28"/>
              </w:rPr>
              <w:t xml:space="preserve">             </w:t>
            </w:r>
            <w:r w:rsidR="005A5EA3">
              <w:rPr>
                <w:rFonts w:eastAsia="標楷體"/>
                <w:sz w:val="28"/>
              </w:rPr>
              <w:t xml:space="preserve">    My pencil case is (12 clips) long.</w:t>
            </w:r>
          </w:p>
          <w:p w:rsidR="004C66AD" w:rsidRDefault="00092927" w:rsidP="00092927">
            <w:pPr>
              <w:spacing w:line="276" w:lineRule="auto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 xml:space="preserve">                       My pencil case is </w:t>
            </w:r>
            <w:r>
              <w:rPr>
                <w:rFonts w:eastAsia="標楷體"/>
                <w:sz w:val="28"/>
              </w:rPr>
              <w:t>(</w:t>
            </w:r>
            <w:r>
              <w:rPr>
                <w:rFonts w:eastAsia="標楷體" w:hint="eastAsia"/>
                <w:sz w:val="28"/>
              </w:rPr>
              <w:t xml:space="preserve">16 coins) long. </w:t>
            </w:r>
          </w:p>
          <w:p w:rsidR="00092927" w:rsidRPr="00092927" w:rsidRDefault="00092927" w:rsidP="00092927">
            <w:pPr>
              <w:pStyle w:val="affffffe"/>
              <w:spacing w:line="276" w:lineRule="auto"/>
              <w:ind w:leftChars="0" w:left="3156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 xml:space="preserve">*Because a </w:t>
            </w:r>
            <w:r>
              <w:rPr>
                <w:rFonts w:eastAsia="標楷體"/>
                <w:sz w:val="28"/>
              </w:rPr>
              <w:t>(</w:t>
            </w:r>
            <w:r>
              <w:rPr>
                <w:rFonts w:eastAsia="標楷體" w:hint="eastAsia"/>
                <w:sz w:val="28"/>
              </w:rPr>
              <w:t>coin</w:t>
            </w:r>
            <w:r>
              <w:rPr>
                <w:rFonts w:eastAsia="標楷體"/>
                <w:sz w:val="28"/>
              </w:rPr>
              <w:t>)</w:t>
            </w:r>
            <w:r>
              <w:rPr>
                <w:rFonts w:eastAsia="標楷體" w:hint="eastAsia"/>
                <w:sz w:val="28"/>
              </w:rPr>
              <w:t xml:space="preserve"> is shorter than a </w:t>
            </w:r>
            <w:r>
              <w:rPr>
                <w:rFonts w:eastAsia="標楷體"/>
                <w:sz w:val="28"/>
              </w:rPr>
              <w:t>(</w:t>
            </w:r>
            <w:r>
              <w:rPr>
                <w:rFonts w:eastAsia="標楷體" w:hint="eastAsia"/>
                <w:sz w:val="28"/>
              </w:rPr>
              <w:t>paper clip</w:t>
            </w:r>
            <w:r>
              <w:rPr>
                <w:rFonts w:eastAsia="標楷體"/>
                <w:sz w:val="28"/>
              </w:rPr>
              <w:t>)</w:t>
            </w:r>
            <w:r>
              <w:rPr>
                <w:rFonts w:eastAsia="標楷體" w:hint="eastAsia"/>
                <w:sz w:val="28"/>
              </w:rPr>
              <w:t>.</w:t>
            </w:r>
          </w:p>
          <w:p w:rsidR="00CB0223" w:rsidRDefault="00CB0223" w:rsidP="00B63CC1">
            <w:pPr>
              <w:spacing w:line="276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A27E44" w:rsidRPr="004C66AD" w:rsidRDefault="001613C6" w:rsidP="00B63CC1">
            <w:pPr>
              <w:spacing w:line="276" w:lineRule="auto"/>
              <w:ind w:firstLineChars="1300" w:firstLine="3640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 xml:space="preserve"> </w:t>
            </w:r>
          </w:p>
          <w:p w:rsidR="00092927" w:rsidRDefault="00092927" w:rsidP="00092927">
            <w:pPr>
              <w:spacing w:line="276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0D1C4C" w:rsidRDefault="000D1C4C" w:rsidP="00092927">
            <w:pPr>
              <w:spacing w:line="276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0D1C4C" w:rsidRDefault="000D1C4C" w:rsidP="00092927">
            <w:pPr>
              <w:spacing w:line="276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0D1C4C" w:rsidRDefault="000D1C4C" w:rsidP="00092927">
            <w:pPr>
              <w:spacing w:line="276" w:lineRule="auto"/>
              <w:ind w:firstLineChars="1300" w:firstLine="3640"/>
              <w:rPr>
                <w:rFonts w:eastAsia="標楷體"/>
                <w:sz w:val="28"/>
              </w:rPr>
            </w:pPr>
          </w:p>
          <w:p w:rsidR="000D1C4C" w:rsidRPr="00B63CC1" w:rsidRDefault="000D1C4C" w:rsidP="00092927">
            <w:pPr>
              <w:spacing w:line="276" w:lineRule="auto"/>
              <w:ind w:firstLineChars="1300" w:firstLine="3640"/>
              <w:rPr>
                <w:rFonts w:eastAsia="標楷體"/>
                <w:sz w:val="28"/>
              </w:rPr>
            </w:pPr>
          </w:p>
        </w:tc>
      </w:tr>
      <w:tr w:rsidR="00A75CA4" w:rsidRPr="00CC54A0" w:rsidTr="00C728E8">
        <w:trPr>
          <w:trHeight w:val="680"/>
          <w:jc w:val="center"/>
        </w:trPr>
        <w:tc>
          <w:tcPr>
            <w:tcW w:w="2844" w:type="pct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5CA4" w:rsidRPr="00CC54A0" w:rsidRDefault="00A75CA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lastRenderedPageBreak/>
              <w:t>教學活動內容</w:t>
            </w:r>
          </w:p>
        </w:tc>
        <w:tc>
          <w:tcPr>
            <w:tcW w:w="1078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5CA4" w:rsidRPr="002F4CBA" w:rsidRDefault="00A75CA4" w:rsidP="00CC54A0">
            <w:pPr>
              <w:jc w:val="center"/>
              <w:rPr>
                <w:rFonts w:eastAsia="標楷體"/>
                <w:b/>
              </w:rPr>
            </w:pPr>
            <w:r w:rsidRPr="002F4CBA">
              <w:rPr>
                <w:rFonts w:eastAsia="標楷體"/>
                <w:b/>
              </w:rPr>
              <w:t xml:space="preserve">Teacher’s </w:t>
            </w:r>
          </w:p>
          <w:p w:rsidR="00A75CA4" w:rsidRPr="002F4CBA" w:rsidRDefault="00A75CA4" w:rsidP="00CC54A0">
            <w:pPr>
              <w:jc w:val="center"/>
              <w:rPr>
                <w:rFonts w:eastAsia="標楷體"/>
                <w:b/>
              </w:rPr>
            </w:pPr>
            <w:r w:rsidRPr="002F4CBA">
              <w:rPr>
                <w:rFonts w:eastAsia="標楷體"/>
                <w:b/>
              </w:rPr>
              <w:t>words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5CA4" w:rsidRPr="002F4CBA" w:rsidRDefault="00A75CA4" w:rsidP="00CC54A0">
            <w:pPr>
              <w:widowControl/>
              <w:jc w:val="center"/>
              <w:rPr>
                <w:rFonts w:eastAsia="標楷體"/>
                <w:b/>
              </w:rPr>
            </w:pPr>
            <w:r w:rsidRPr="002F4CBA">
              <w:rPr>
                <w:rFonts w:eastAsia="標楷體"/>
                <w:b/>
              </w:rPr>
              <w:t xml:space="preserve">Students’ </w:t>
            </w:r>
          </w:p>
          <w:p w:rsidR="00A75CA4" w:rsidRPr="002F4CBA" w:rsidRDefault="00A75CA4" w:rsidP="00CC54A0">
            <w:pPr>
              <w:widowControl/>
              <w:jc w:val="center"/>
              <w:rPr>
                <w:rFonts w:eastAsia="標楷體"/>
                <w:b/>
              </w:rPr>
            </w:pPr>
            <w:r w:rsidRPr="002F4CBA">
              <w:rPr>
                <w:rFonts w:eastAsia="標楷體"/>
                <w:b/>
              </w:rPr>
              <w:t>words</w:t>
            </w:r>
          </w:p>
        </w:tc>
      </w:tr>
      <w:tr w:rsidR="00A75CA4" w:rsidRPr="00CC54A0" w:rsidTr="00C728E8">
        <w:trPr>
          <w:trHeight w:val="10772"/>
          <w:jc w:val="center"/>
        </w:trPr>
        <w:tc>
          <w:tcPr>
            <w:tcW w:w="284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A4" w:rsidRPr="00D20710" w:rsidRDefault="00A75CA4" w:rsidP="00CC54A0">
            <w:pPr>
              <w:jc w:val="both"/>
              <w:rPr>
                <w:rFonts w:eastAsia="標楷體"/>
                <w:b/>
              </w:rPr>
            </w:pPr>
            <w:proofErr w:type="gramStart"/>
            <w:r w:rsidRPr="00D20710">
              <w:rPr>
                <w:rFonts w:eastAsia="標楷體"/>
                <w:b/>
              </w:rPr>
              <w:t>【</w:t>
            </w:r>
            <w:proofErr w:type="gramEnd"/>
            <w:r w:rsidRPr="00D20710">
              <w:rPr>
                <w:rFonts w:eastAsia="標楷體"/>
                <w:b/>
              </w:rPr>
              <w:t>第</w:t>
            </w:r>
            <w:r w:rsidR="001D7D08" w:rsidRPr="00D20710">
              <w:rPr>
                <w:rFonts w:eastAsia="標楷體" w:hint="eastAsia"/>
                <w:b/>
              </w:rPr>
              <w:t>一</w:t>
            </w:r>
            <w:r w:rsidRPr="00D20710">
              <w:rPr>
                <w:rFonts w:eastAsia="標楷體"/>
                <w:b/>
              </w:rPr>
              <w:t>節</w:t>
            </w:r>
            <w:r w:rsidRPr="00D20710">
              <w:rPr>
                <w:rFonts w:eastAsia="標楷體"/>
                <w:b/>
              </w:rPr>
              <w:t>/</w:t>
            </w:r>
            <w:r w:rsidRPr="00D20710">
              <w:rPr>
                <w:rFonts w:eastAsia="標楷體"/>
                <w:b/>
              </w:rPr>
              <w:t>單元名稱：</w:t>
            </w:r>
            <w:r w:rsidR="001D7D08" w:rsidRPr="00D20710">
              <w:rPr>
                <w:rFonts w:eastAsia="標楷體" w:hint="eastAsia"/>
                <w:b/>
              </w:rPr>
              <w:t>Land or Water Animals</w:t>
            </w:r>
            <w:proofErr w:type="gramStart"/>
            <w:r w:rsidRPr="00D20710">
              <w:rPr>
                <w:rFonts w:eastAsia="標楷體"/>
                <w:b/>
              </w:rPr>
              <w:t>】</w:t>
            </w:r>
            <w:proofErr w:type="gramEnd"/>
          </w:p>
          <w:p w:rsidR="00D20710" w:rsidRPr="00D20710" w:rsidRDefault="00D20710" w:rsidP="00D20710">
            <w:pPr>
              <w:jc w:val="both"/>
              <w:rPr>
                <w:b/>
              </w:rPr>
            </w:pPr>
            <w:r w:rsidRPr="00D20710">
              <w:rPr>
                <w:b/>
              </w:rPr>
              <w:t>Pre-</w:t>
            </w:r>
            <w:proofErr w:type="gramStart"/>
            <w:r w:rsidRPr="00D20710">
              <w:rPr>
                <w:b/>
              </w:rPr>
              <w:t>task :</w:t>
            </w:r>
            <w:proofErr w:type="gramEnd"/>
            <w:r w:rsidRPr="00D20710">
              <w:rPr>
                <w:b/>
              </w:rPr>
              <w:t xml:space="preserve"> World Map</w:t>
            </w:r>
          </w:p>
          <w:p w:rsidR="00A07311" w:rsidRPr="00D20710" w:rsidRDefault="00A07311" w:rsidP="00BB644E">
            <w:pPr>
              <w:pStyle w:val="affffffe"/>
              <w:numPr>
                <w:ilvl w:val="6"/>
                <w:numId w:val="6"/>
              </w:numPr>
              <w:tabs>
                <w:tab w:val="left" w:pos="9"/>
              </w:tabs>
              <w:ind w:leftChars="0" w:left="293" w:hanging="284"/>
              <w:jc w:val="both"/>
              <w:rPr>
                <w:sz w:val="24"/>
              </w:rPr>
            </w:pPr>
            <w:r w:rsidRPr="00D20710">
              <w:rPr>
                <w:sz w:val="24"/>
              </w:rPr>
              <w:t>Show students a world map, and guide them to</w:t>
            </w:r>
            <w:r w:rsidRPr="00D20710">
              <w:rPr>
                <w:rFonts w:hint="eastAsia"/>
                <w:sz w:val="24"/>
              </w:rPr>
              <w:t xml:space="preserve"> identify where land</w:t>
            </w:r>
            <w:r w:rsidR="00CB0223">
              <w:rPr>
                <w:rFonts w:hint="eastAsia"/>
                <w:sz w:val="24"/>
              </w:rPr>
              <w:t>s</w:t>
            </w:r>
            <w:r w:rsidRPr="00D20710">
              <w:rPr>
                <w:rFonts w:hint="eastAsia"/>
                <w:sz w:val="24"/>
              </w:rPr>
              <w:t xml:space="preserve"> and water</w:t>
            </w:r>
            <w:r w:rsidR="00CB0223">
              <w:rPr>
                <w:sz w:val="24"/>
              </w:rPr>
              <w:t>s</w:t>
            </w:r>
            <w:r w:rsidR="00CB0223">
              <w:rPr>
                <w:rFonts w:hint="eastAsia"/>
                <w:sz w:val="24"/>
              </w:rPr>
              <w:t xml:space="preserve"> are</w:t>
            </w:r>
            <w:r w:rsidRPr="00D20710">
              <w:rPr>
                <w:rFonts w:hint="eastAsia"/>
                <w:sz w:val="24"/>
              </w:rPr>
              <w:t>?</w:t>
            </w:r>
          </w:p>
          <w:p w:rsidR="00D20710" w:rsidRPr="00D20710" w:rsidRDefault="00D20710" w:rsidP="00BB644E">
            <w:pPr>
              <w:pStyle w:val="affffffe"/>
              <w:numPr>
                <w:ilvl w:val="6"/>
                <w:numId w:val="6"/>
              </w:numPr>
              <w:tabs>
                <w:tab w:val="left" w:pos="9"/>
              </w:tabs>
              <w:ind w:leftChars="0" w:left="293" w:hanging="284"/>
              <w:jc w:val="both"/>
              <w:rPr>
                <w:sz w:val="24"/>
              </w:rPr>
            </w:pPr>
            <w:r w:rsidRPr="00D20710">
              <w:rPr>
                <w:rFonts w:hint="eastAsia"/>
                <w:sz w:val="24"/>
              </w:rPr>
              <w:t>Introduce the differences between land and water by showing the photos of the animals.</w:t>
            </w:r>
          </w:p>
          <w:p w:rsidR="00D20710" w:rsidRPr="00D20710" w:rsidRDefault="00D20710" w:rsidP="00D20710">
            <w:pPr>
              <w:pStyle w:val="affffffe"/>
              <w:ind w:leftChars="0" w:left="293"/>
              <w:jc w:val="both"/>
              <w:rPr>
                <w:sz w:val="24"/>
              </w:rPr>
            </w:pPr>
          </w:p>
          <w:p w:rsidR="00D20710" w:rsidRPr="00D20710" w:rsidRDefault="00BF227C" w:rsidP="00D20710">
            <w:pPr>
              <w:jc w:val="both"/>
              <w:rPr>
                <w:b/>
              </w:rPr>
            </w:pPr>
            <w:r>
              <w:rPr>
                <w:b/>
              </w:rPr>
              <w:t>Main task</w:t>
            </w:r>
            <w:r>
              <w:rPr>
                <w:rFonts w:hint="eastAsia"/>
                <w:b/>
              </w:rPr>
              <w:t xml:space="preserve">: </w:t>
            </w:r>
            <w:r w:rsidR="00D20710" w:rsidRPr="00D20710">
              <w:rPr>
                <w:rFonts w:hint="eastAsia"/>
                <w:b/>
              </w:rPr>
              <w:t>Look and Tell</w:t>
            </w:r>
          </w:p>
          <w:p w:rsidR="00D20710" w:rsidRPr="00D20710" w:rsidRDefault="00D20710" w:rsidP="00BB644E">
            <w:pPr>
              <w:pStyle w:val="affffffe"/>
              <w:numPr>
                <w:ilvl w:val="0"/>
                <w:numId w:val="12"/>
              </w:numPr>
              <w:ind w:leftChars="0"/>
              <w:jc w:val="both"/>
              <w:rPr>
                <w:sz w:val="24"/>
                <w:shd w:val="clear" w:color="auto" w:fill="D9D9D9"/>
              </w:rPr>
            </w:pPr>
            <w:r w:rsidRPr="00D20710">
              <w:rPr>
                <w:rFonts w:hint="eastAsia"/>
                <w:sz w:val="24"/>
                <w:shd w:val="clear" w:color="auto" w:fill="D9D9D9"/>
              </w:rPr>
              <w:t>Land Animals vs. Sea Animals</w:t>
            </w:r>
            <w:r w:rsidRPr="00D20710">
              <w:rPr>
                <w:sz w:val="24"/>
                <w:shd w:val="clear" w:color="auto" w:fill="D9D9D9"/>
              </w:rPr>
              <w:t xml:space="preserve"> </w:t>
            </w:r>
          </w:p>
          <w:p w:rsidR="00D20710" w:rsidRPr="00D20710" w:rsidRDefault="00D20710" w:rsidP="00BB644E">
            <w:pPr>
              <w:pStyle w:val="affffffe"/>
              <w:numPr>
                <w:ilvl w:val="3"/>
                <w:numId w:val="11"/>
              </w:numPr>
              <w:tabs>
                <w:tab w:val="left" w:pos="151"/>
              </w:tabs>
              <w:ind w:leftChars="0" w:left="718" w:hanging="284"/>
              <w:jc w:val="both"/>
              <w:rPr>
                <w:sz w:val="24"/>
              </w:rPr>
            </w:pPr>
            <w:r w:rsidRPr="00D20710">
              <w:rPr>
                <w:sz w:val="24"/>
              </w:rPr>
              <w:t>Show pictures of land and ocean animals</w:t>
            </w:r>
            <w:r w:rsidRPr="00D20710">
              <w:rPr>
                <w:rFonts w:hint="eastAsia"/>
                <w:sz w:val="24"/>
              </w:rPr>
              <w:t xml:space="preserve"> with mosaic.</w:t>
            </w:r>
          </w:p>
          <w:p w:rsidR="00D20710" w:rsidRPr="00D20710" w:rsidRDefault="00D20710" w:rsidP="00BB644E">
            <w:pPr>
              <w:pStyle w:val="affffffe"/>
              <w:numPr>
                <w:ilvl w:val="3"/>
                <w:numId w:val="11"/>
              </w:numPr>
              <w:tabs>
                <w:tab w:val="left" w:pos="151"/>
              </w:tabs>
              <w:ind w:leftChars="0" w:left="718" w:hanging="284"/>
              <w:jc w:val="both"/>
              <w:rPr>
                <w:sz w:val="24"/>
              </w:rPr>
            </w:pPr>
            <w:r w:rsidRPr="00D20710">
              <w:rPr>
                <w:rFonts w:hint="eastAsia"/>
                <w:sz w:val="24"/>
              </w:rPr>
              <w:t>Students then guess what the land and water animals they are.</w:t>
            </w:r>
          </w:p>
          <w:p w:rsidR="00D20710" w:rsidRPr="00D20710" w:rsidRDefault="00D20710" w:rsidP="00D20710">
            <w:pPr>
              <w:pStyle w:val="affffffe"/>
              <w:tabs>
                <w:tab w:val="left" w:pos="151"/>
              </w:tabs>
              <w:ind w:leftChars="298" w:left="715" w:firstLine="1"/>
              <w:jc w:val="both"/>
              <w:rPr>
                <w:sz w:val="24"/>
              </w:rPr>
            </w:pPr>
            <w:r w:rsidRPr="00D20710">
              <w:rPr>
                <w:sz w:val="24"/>
              </w:rPr>
              <w:t>.</w:t>
            </w:r>
          </w:p>
          <w:p w:rsidR="00D20710" w:rsidRPr="00D20710" w:rsidRDefault="00D20710" w:rsidP="00D20710">
            <w:pPr>
              <w:ind w:left="293" w:hangingChars="122" w:hanging="293"/>
              <w:jc w:val="both"/>
            </w:pPr>
            <w:r w:rsidRPr="00D20710">
              <w:rPr>
                <w:rFonts w:ascii="新細明體" w:hAnsi="新細明體" w:hint="eastAsia"/>
              </w:rPr>
              <w:t>※</w:t>
            </w:r>
            <w:r w:rsidRPr="00D20710">
              <w:t xml:space="preserve">Animals </w:t>
            </w:r>
            <w:r w:rsidR="00B757C6">
              <w:rPr>
                <w:rFonts w:hint="eastAsia"/>
              </w:rPr>
              <w:t>listed as following: M</w:t>
            </w:r>
            <w:r w:rsidRPr="00D20710">
              <w:rPr>
                <w:rFonts w:hint="eastAsia"/>
              </w:rPr>
              <w:t>onkey,</w:t>
            </w:r>
            <w:r>
              <w:rPr>
                <w:rFonts w:hint="eastAsia"/>
              </w:rPr>
              <w:t xml:space="preserve"> </w:t>
            </w:r>
            <w:r w:rsidRPr="00D20710">
              <w:t xml:space="preserve">koala, giraffe, </w:t>
            </w:r>
            <w:r w:rsidRPr="00D20710">
              <w:rPr>
                <w:rFonts w:hint="eastAsia"/>
              </w:rPr>
              <w:t xml:space="preserve">lion, </w:t>
            </w:r>
            <w:r w:rsidR="00A27E44">
              <w:t xml:space="preserve">bear, dog, cat, </w:t>
            </w:r>
            <w:r w:rsidRPr="00D20710">
              <w:t>goat, squid, shrimp, clam, crab, jellyfish, turtle, octopus, shark, whale.</w:t>
            </w:r>
          </w:p>
          <w:p w:rsidR="00D20710" w:rsidRPr="00D20710" w:rsidRDefault="00D20710" w:rsidP="00D20710">
            <w:pPr>
              <w:jc w:val="both"/>
            </w:pPr>
          </w:p>
          <w:p w:rsidR="00D20710" w:rsidRPr="00D20710" w:rsidRDefault="00D20710" w:rsidP="00D20710">
            <w:pPr>
              <w:jc w:val="both"/>
              <w:rPr>
                <w:shd w:val="clear" w:color="auto" w:fill="D9D9D9"/>
              </w:rPr>
            </w:pPr>
            <w:r w:rsidRPr="00D20710">
              <w:rPr>
                <w:shd w:val="clear" w:color="auto" w:fill="D9D9D9"/>
              </w:rPr>
              <w:t xml:space="preserve">B. Where do </w:t>
            </w:r>
            <w:r w:rsidRPr="00D20710">
              <w:rPr>
                <w:rFonts w:hint="eastAsia"/>
                <w:shd w:val="clear" w:color="auto" w:fill="D9D9D9"/>
              </w:rPr>
              <w:t>they</w:t>
            </w:r>
            <w:r w:rsidRPr="00D20710">
              <w:rPr>
                <w:shd w:val="clear" w:color="auto" w:fill="D9D9D9"/>
              </w:rPr>
              <w:t xml:space="preserve"> </w:t>
            </w:r>
            <w:r w:rsidRPr="00D20710">
              <w:rPr>
                <w:rFonts w:hint="eastAsia"/>
                <w:shd w:val="clear" w:color="auto" w:fill="D9D9D9"/>
              </w:rPr>
              <w:t>live?</w:t>
            </w:r>
          </w:p>
          <w:p w:rsidR="00D20710" w:rsidRPr="00D20710" w:rsidRDefault="00D20710" w:rsidP="00D20710">
            <w:pPr>
              <w:jc w:val="both"/>
            </w:pPr>
            <w:r w:rsidRPr="00D20710">
              <w:rPr>
                <w:rFonts w:hint="eastAsia"/>
              </w:rPr>
              <w:t xml:space="preserve">1. </w:t>
            </w:r>
            <w:r w:rsidRPr="00D20710">
              <w:t xml:space="preserve">Present </w:t>
            </w:r>
            <w:r>
              <w:rPr>
                <w:rFonts w:hint="eastAsia"/>
              </w:rPr>
              <w:t xml:space="preserve">the </w:t>
            </w:r>
            <w:r w:rsidR="009F0B4D">
              <w:t>ppt</w:t>
            </w:r>
            <w:r w:rsidR="009F0B4D">
              <w:rPr>
                <w:rFonts w:hint="eastAsia"/>
              </w:rPr>
              <w:t>.</w:t>
            </w:r>
          </w:p>
          <w:p w:rsidR="00D20710" w:rsidRPr="00D20710" w:rsidRDefault="00D20710" w:rsidP="00D20710">
            <w:pPr>
              <w:ind w:left="293" w:hangingChars="122" w:hanging="293"/>
              <w:jc w:val="both"/>
            </w:pPr>
            <w:r w:rsidRPr="00D20710">
              <w:rPr>
                <w:rFonts w:hint="eastAsia"/>
              </w:rPr>
              <w:t>2.</w:t>
            </w:r>
            <w:r w:rsidRPr="00D20710">
              <w:rPr>
                <w:rFonts w:hint="eastAsia"/>
                <w:b/>
              </w:rPr>
              <w:t xml:space="preserve"> </w:t>
            </w:r>
            <w:r w:rsidRPr="00D20710">
              <w:rPr>
                <w:rFonts w:hint="eastAsia"/>
              </w:rPr>
              <w:t>Show 8 different kinds of animals, and confirm students</w:t>
            </w:r>
            <w:r w:rsidRPr="00D20710">
              <w:t>’</w:t>
            </w:r>
            <w:r w:rsidRPr="00D20710">
              <w:rPr>
                <w:rFonts w:hint="eastAsia"/>
              </w:rPr>
              <w:t xml:space="preserve"> awareness of where the animals live.</w:t>
            </w:r>
          </w:p>
          <w:p w:rsidR="00D20710" w:rsidRPr="00D20710" w:rsidRDefault="00D20710" w:rsidP="00D20710">
            <w:pPr>
              <w:jc w:val="both"/>
            </w:pPr>
            <w:r w:rsidRPr="00D20710">
              <w:rPr>
                <w:rFonts w:hint="eastAsia"/>
              </w:rPr>
              <w:t xml:space="preserve"> </w:t>
            </w:r>
          </w:p>
          <w:p w:rsidR="00D20710" w:rsidRPr="00D20710" w:rsidRDefault="00D20710" w:rsidP="00D20710">
            <w:pPr>
              <w:jc w:val="both"/>
              <w:rPr>
                <w:b/>
              </w:rPr>
            </w:pPr>
            <w:r w:rsidRPr="00D20710">
              <w:rPr>
                <w:b/>
              </w:rPr>
              <w:t xml:space="preserve">Post task: </w:t>
            </w:r>
            <w:r w:rsidRPr="00D20710">
              <w:rPr>
                <w:rFonts w:hint="eastAsia"/>
                <w:b/>
              </w:rPr>
              <w:t>Show and tell.</w:t>
            </w:r>
          </w:p>
          <w:p w:rsidR="00D20710" w:rsidRPr="00D20710" w:rsidRDefault="00D20710" w:rsidP="00BB644E">
            <w:pPr>
              <w:pStyle w:val="affffffe"/>
              <w:numPr>
                <w:ilvl w:val="6"/>
                <w:numId w:val="11"/>
              </w:numPr>
              <w:tabs>
                <w:tab w:val="left" w:pos="293"/>
              </w:tabs>
              <w:ind w:leftChars="0" w:left="293" w:hanging="284"/>
              <w:jc w:val="both"/>
              <w:rPr>
                <w:sz w:val="24"/>
              </w:rPr>
            </w:pPr>
            <w:r w:rsidRPr="00D20710">
              <w:rPr>
                <w:sz w:val="24"/>
              </w:rPr>
              <w:t xml:space="preserve">Given </w:t>
            </w:r>
            <w:r w:rsidRPr="00D20710">
              <w:rPr>
                <w:rFonts w:hint="eastAsia"/>
                <w:sz w:val="24"/>
              </w:rPr>
              <w:t>each student one</w:t>
            </w:r>
            <w:r w:rsidRPr="00D20710">
              <w:rPr>
                <w:sz w:val="24"/>
              </w:rPr>
              <w:t xml:space="preserve"> sea </w:t>
            </w:r>
            <w:r w:rsidRPr="00D20710">
              <w:rPr>
                <w:rFonts w:hint="eastAsia"/>
                <w:sz w:val="24"/>
              </w:rPr>
              <w:t>or</w:t>
            </w:r>
            <w:r w:rsidRPr="00D20710">
              <w:rPr>
                <w:sz w:val="24"/>
              </w:rPr>
              <w:t xml:space="preserve"> land animal picture card</w:t>
            </w:r>
            <w:r w:rsidRPr="00D20710">
              <w:rPr>
                <w:rFonts w:hint="eastAsia"/>
                <w:sz w:val="24"/>
              </w:rPr>
              <w:t>s.</w:t>
            </w:r>
          </w:p>
          <w:p w:rsidR="00D20710" w:rsidRPr="00D20710" w:rsidRDefault="00D20710" w:rsidP="00BB644E">
            <w:pPr>
              <w:pStyle w:val="affffffe"/>
              <w:numPr>
                <w:ilvl w:val="6"/>
                <w:numId w:val="11"/>
              </w:numPr>
              <w:tabs>
                <w:tab w:val="left" w:pos="293"/>
              </w:tabs>
              <w:ind w:leftChars="0" w:hanging="4071"/>
              <w:jc w:val="both"/>
              <w:rPr>
                <w:sz w:val="24"/>
              </w:rPr>
            </w:pPr>
            <w:r w:rsidRPr="00D20710">
              <w:rPr>
                <w:rFonts w:hint="eastAsia"/>
                <w:sz w:val="24"/>
              </w:rPr>
              <w:t>Students have</w:t>
            </w:r>
            <w:r w:rsidRPr="00D20710">
              <w:rPr>
                <w:sz w:val="24"/>
              </w:rPr>
              <w:t xml:space="preserve"> oral presentation </w:t>
            </w:r>
            <w:r w:rsidRPr="00D20710">
              <w:rPr>
                <w:rFonts w:hint="eastAsia"/>
                <w:sz w:val="24"/>
              </w:rPr>
              <w:t>on stage one</w:t>
            </w:r>
            <w:r w:rsidRPr="00D20710">
              <w:rPr>
                <w:sz w:val="24"/>
              </w:rPr>
              <w:t xml:space="preserve"> </w:t>
            </w:r>
            <w:r w:rsidRPr="00D20710">
              <w:rPr>
                <w:rFonts w:hint="eastAsia"/>
                <w:sz w:val="24"/>
              </w:rPr>
              <w:t>after one</w:t>
            </w:r>
            <w:r w:rsidRPr="00D20710">
              <w:rPr>
                <w:sz w:val="24"/>
              </w:rPr>
              <w:t>.</w:t>
            </w:r>
          </w:p>
          <w:p w:rsidR="00D20710" w:rsidRPr="00D20710" w:rsidRDefault="00D20710" w:rsidP="00BB644E">
            <w:pPr>
              <w:pStyle w:val="affffffe"/>
              <w:numPr>
                <w:ilvl w:val="6"/>
                <w:numId w:val="11"/>
              </w:numPr>
              <w:tabs>
                <w:tab w:val="left" w:pos="293"/>
              </w:tabs>
              <w:ind w:leftChars="0" w:hanging="4071"/>
              <w:jc w:val="both"/>
              <w:rPr>
                <w:sz w:val="24"/>
              </w:rPr>
            </w:pPr>
            <w:r w:rsidRPr="00D20710">
              <w:rPr>
                <w:sz w:val="24"/>
              </w:rPr>
              <w:t xml:space="preserve">Other students learn to listen and pay attention to others’ </w:t>
            </w:r>
          </w:p>
          <w:p w:rsidR="00D20710" w:rsidRPr="00D20710" w:rsidRDefault="009F0B4D" w:rsidP="00D20710">
            <w:pPr>
              <w:tabs>
                <w:tab w:val="left" w:pos="293"/>
              </w:tabs>
              <w:jc w:val="both"/>
            </w:pPr>
            <w:r>
              <w:rPr>
                <w:rFonts w:hint="eastAsia"/>
              </w:rPr>
              <w:t xml:space="preserve">   </w:t>
            </w:r>
            <w:r w:rsidR="00D20710">
              <w:rPr>
                <w:rFonts w:hint="eastAsia"/>
              </w:rPr>
              <w:t>p</w:t>
            </w:r>
            <w:r w:rsidR="00D20710" w:rsidRPr="00D20710">
              <w:t>resentation courteously.</w:t>
            </w:r>
          </w:p>
          <w:p w:rsidR="00D20710" w:rsidRPr="00D20710" w:rsidRDefault="00D20710" w:rsidP="00BB644E">
            <w:pPr>
              <w:pStyle w:val="affffffe"/>
              <w:numPr>
                <w:ilvl w:val="3"/>
                <w:numId w:val="11"/>
              </w:numPr>
              <w:tabs>
                <w:tab w:val="left" w:pos="293"/>
              </w:tabs>
              <w:ind w:leftChars="0" w:hanging="2640"/>
              <w:jc w:val="both"/>
              <w:rPr>
                <w:sz w:val="24"/>
              </w:rPr>
            </w:pPr>
            <w:r w:rsidRPr="00D20710">
              <w:rPr>
                <w:rFonts w:hint="eastAsia"/>
                <w:sz w:val="24"/>
              </w:rPr>
              <w:t>Review all the animals by guessing what the animals are.</w:t>
            </w:r>
          </w:p>
          <w:p w:rsidR="00A75CA4" w:rsidRPr="00D20710" w:rsidRDefault="00D20710" w:rsidP="00A92BFF">
            <w:pPr>
              <w:tabs>
                <w:tab w:val="left" w:pos="293"/>
              </w:tabs>
              <w:jc w:val="both"/>
              <w:rPr>
                <w:rFonts w:eastAsia="標楷體"/>
                <w:b/>
              </w:rPr>
            </w:pPr>
            <w:r w:rsidRPr="00D20710">
              <w:rPr>
                <w:rFonts w:hint="eastAsia"/>
              </w:rPr>
              <w:t xml:space="preserve"> 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710" w:rsidRDefault="00D20710" w:rsidP="00CC54A0">
            <w:pPr>
              <w:jc w:val="both"/>
            </w:pPr>
          </w:p>
          <w:p w:rsidR="00D20710" w:rsidRDefault="00D20710" w:rsidP="00CC54A0">
            <w:pPr>
              <w:jc w:val="both"/>
            </w:pPr>
          </w:p>
          <w:p w:rsidR="00D20710" w:rsidRDefault="00D20710" w:rsidP="00CC54A0">
            <w:pPr>
              <w:jc w:val="both"/>
            </w:pPr>
            <w:r>
              <w:rPr>
                <w:rFonts w:hint="eastAsia"/>
              </w:rPr>
              <w:t xml:space="preserve">T: </w:t>
            </w:r>
            <w:r w:rsidRPr="00D20710">
              <w:t>Is</w:t>
            </w:r>
            <w:r>
              <w:rPr>
                <w:rFonts w:hint="eastAsia"/>
              </w:rPr>
              <w:t xml:space="preserve"> it land?  </w:t>
            </w:r>
          </w:p>
          <w:p w:rsidR="00A75CA4" w:rsidRPr="00CC54A0" w:rsidRDefault="00D20710" w:rsidP="00D20710">
            <w:pPr>
              <w:ind w:firstLineChars="50" w:firstLine="120"/>
              <w:jc w:val="both"/>
              <w:rPr>
                <w:rFonts w:eastAsia="標楷體"/>
                <w:b/>
              </w:rPr>
            </w:pPr>
            <w:r w:rsidRPr="00D20710">
              <w:rPr>
                <w:rFonts w:hint="eastAsia"/>
              </w:rPr>
              <w:t xml:space="preserve"> Is it water?</w:t>
            </w:r>
          </w:p>
          <w:p w:rsidR="00A75CA4" w:rsidRPr="00CC54A0" w:rsidRDefault="00A75CA4" w:rsidP="00CC54A0">
            <w:pPr>
              <w:jc w:val="both"/>
              <w:rPr>
                <w:rFonts w:eastAsia="標楷體"/>
                <w:b/>
              </w:rPr>
            </w:pPr>
          </w:p>
          <w:p w:rsidR="00A75CA4" w:rsidRDefault="00A75CA4" w:rsidP="00CC54A0">
            <w:pPr>
              <w:jc w:val="both"/>
              <w:rPr>
                <w:rFonts w:eastAsia="標楷體"/>
                <w:b/>
              </w:rPr>
            </w:pPr>
          </w:p>
          <w:p w:rsidR="00D20710" w:rsidRDefault="00D20710" w:rsidP="00CC54A0">
            <w:pPr>
              <w:jc w:val="both"/>
              <w:rPr>
                <w:rFonts w:eastAsia="標楷體"/>
                <w:b/>
              </w:rPr>
            </w:pPr>
          </w:p>
          <w:p w:rsidR="00D20710" w:rsidRDefault="00D20710" w:rsidP="00CC54A0">
            <w:pPr>
              <w:jc w:val="both"/>
              <w:rPr>
                <w:rFonts w:eastAsia="標楷體"/>
                <w:b/>
              </w:rPr>
            </w:pPr>
          </w:p>
          <w:p w:rsidR="00D20710" w:rsidRDefault="00D20710" w:rsidP="00CC54A0">
            <w:pPr>
              <w:jc w:val="both"/>
              <w:rPr>
                <w:rFonts w:eastAsia="標楷體"/>
                <w:b/>
              </w:rPr>
            </w:pPr>
          </w:p>
          <w:p w:rsidR="00D20710" w:rsidRDefault="00D20710" w:rsidP="00D20710">
            <w:pPr>
              <w:ind w:left="240" w:hangingChars="100" w:hanging="240"/>
              <w:jc w:val="both"/>
              <w:rPr>
                <w:rFonts w:eastAsia="標楷體"/>
                <w:b/>
              </w:rPr>
            </w:pPr>
            <w:r w:rsidRPr="00D20710">
              <w:rPr>
                <w:rFonts w:hint="eastAsia"/>
              </w:rPr>
              <w:t xml:space="preserve">T: It lives on land.  What is it?  </w:t>
            </w:r>
          </w:p>
          <w:p w:rsidR="00D20710" w:rsidRDefault="00D20710" w:rsidP="00D20710">
            <w:pPr>
              <w:ind w:leftChars="150" w:left="360"/>
              <w:rPr>
                <w:rFonts w:eastAsia="標楷體"/>
                <w:b/>
              </w:rPr>
            </w:pPr>
            <w:r w:rsidRPr="00D20710">
              <w:rPr>
                <w:rFonts w:hint="eastAsia"/>
              </w:rPr>
              <w:t>It lives in water.  Wh</w:t>
            </w:r>
            <w:r>
              <w:rPr>
                <w:rFonts w:hint="eastAsia"/>
              </w:rPr>
              <w:t>a</w:t>
            </w:r>
            <w:r w:rsidRPr="00D20710">
              <w:rPr>
                <w:rFonts w:hint="eastAsia"/>
              </w:rPr>
              <w:t>t is it?</w:t>
            </w:r>
          </w:p>
          <w:p w:rsidR="00D20710" w:rsidRDefault="00D20710" w:rsidP="00CC54A0">
            <w:pPr>
              <w:jc w:val="both"/>
              <w:rPr>
                <w:rFonts w:eastAsia="標楷體"/>
                <w:b/>
              </w:rPr>
            </w:pPr>
          </w:p>
          <w:p w:rsidR="00D20710" w:rsidRDefault="00D20710" w:rsidP="00CC54A0">
            <w:pPr>
              <w:jc w:val="both"/>
              <w:rPr>
                <w:rFonts w:eastAsia="標楷體"/>
                <w:b/>
              </w:rPr>
            </w:pPr>
          </w:p>
          <w:p w:rsidR="00D20710" w:rsidRDefault="00D20710" w:rsidP="00D20710">
            <w:pPr>
              <w:rPr>
                <w:rFonts w:eastAsia="標楷體"/>
                <w:b/>
              </w:rPr>
            </w:pPr>
          </w:p>
          <w:p w:rsidR="00D20710" w:rsidRDefault="00D20710" w:rsidP="00D20710">
            <w:pPr>
              <w:rPr>
                <w:rFonts w:eastAsia="標楷體"/>
                <w:b/>
              </w:rPr>
            </w:pPr>
          </w:p>
          <w:p w:rsidR="00D20710" w:rsidRDefault="00D20710" w:rsidP="00D20710">
            <w:pPr>
              <w:rPr>
                <w:rFonts w:eastAsia="標楷體"/>
                <w:b/>
              </w:rPr>
            </w:pPr>
          </w:p>
          <w:p w:rsidR="00D20710" w:rsidRDefault="00D20710" w:rsidP="00D20710">
            <w:pPr>
              <w:rPr>
                <w:rFonts w:eastAsia="標楷體"/>
                <w:b/>
              </w:rPr>
            </w:pPr>
          </w:p>
          <w:p w:rsidR="00D20710" w:rsidRDefault="00D20710" w:rsidP="00D20710">
            <w:pPr>
              <w:rPr>
                <w:rFonts w:eastAsia="標楷體"/>
                <w:b/>
              </w:rPr>
            </w:pPr>
            <w:proofErr w:type="gramStart"/>
            <w:r w:rsidRPr="00D20710">
              <w:rPr>
                <w:rFonts w:hint="eastAsia"/>
              </w:rPr>
              <w:t xml:space="preserve">T </w:t>
            </w:r>
            <w:r w:rsidRPr="00D20710">
              <w:t>:</w:t>
            </w:r>
            <w:proofErr w:type="gramEnd"/>
            <w:r w:rsidRPr="00D20710">
              <w:t xml:space="preserve"> </w:t>
            </w:r>
            <w:r w:rsidRPr="00D20710">
              <w:rPr>
                <w:i/>
              </w:rPr>
              <w:t xml:space="preserve">Where do </w:t>
            </w:r>
            <w:r w:rsidRPr="00D20710">
              <w:rPr>
                <w:i/>
                <w:u w:val="single"/>
              </w:rPr>
              <w:t xml:space="preserve">monkeys </w:t>
            </w:r>
            <w:r w:rsidRPr="00D20710">
              <w:rPr>
                <w:i/>
              </w:rPr>
              <w:t>live?</w:t>
            </w:r>
          </w:p>
          <w:p w:rsidR="00D20710" w:rsidRDefault="00D20710" w:rsidP="00D20710">
            <w:pPr>
              <w:rPr>
                <w:rFonts w:eastAsia="標楷體"/>
                <w:b/>
              </w:rPr>
            </w:pPr>
          </w:p>
          <w:p w:rsidR="00D20710" w:rsidRDefault="00D20710" w:rsidP="00CC54A0">
            <w:pPr>
              <w:jc w:val="both"/>
              <w:rPr>
                <w:rFonts w:eastAsia="標楷體"/>
                <w:b/>
              </w:rPr>
            </w:pPr>
          </w:p>
          <w:p w:rsidR="00D20710" w:rsidRDefault="00D20710" w:rsidP="00CC54A0">
            <w:pPr>
              <w:jc w:val="both"/>
              <w:rPr>
                <w:rFonts w:eastAsia="標楷體"/>
                <w:b/>
              </w:rPr>
            </w:pPr>
          </w:p>
          <w:p w:rsidR="00AC5614" w:rsidRDefault="00D20710" w:rsidP="001A52E6">
            <w:pPr>
              <w:ind w:left="240" w:hangingChars="100" w:hanging="240"/>
            </w:pPr>
            <w:r w:rsidRPr="00D20710">
              <w:t>T</w:t>
            </w:r>
            <w:r w:rsidRPr="00D20710">
              <w:rPr>
                <w:rFonts w:hint="eastAsia"/>
              </w:rPr>
              <w:t xml:space="preserve">: </w:t>
            </w:r>
            <w:r w:rsidR="001A52E6">
              <w:rPr>
                <w:rFonts w:hint="eastAsia"/>
              </w:rPr>
              <w:t>What are they?</w:t>
            </w:r>
            <w:r w:rsidRPr="00D20710">
              <w:rPr>
                <w:rFonts w:hint="eastAsia"/>
              </w:rPr>
              <w:t xml:space="preserve">  </w:t>
            </w:r>
          </w:p>
          <w:p w:rsidR="00AC5614" w:rsidRDefault="001A52E6" w:rsidP="00D20710">
            <w:pPr>
              <w:ind w:leftChars="100" w:left="240"/>
            </w:pPr>
            <w:r>
              <w:rPr>
                <w:rFonts w:hint="eastAsia"/>
              </w:rPr>
              <w:t>Where do they live?</w:t>
            </w:r>
          </w:p>
          <w:p w:rsidR="00AC5614" w:rsidRDefault="00AC5614" w:rsidP="00D20710">
            <w:pPr>
              <w:ind w:leftChars="100" w:left="240"/>
            </w:pPr>
          </w:p>
          <w:p w:rsidR="00AC5614" w:rsidRPr="00CC54A0" w:rsidRDefault="00AC5614" w:rsidP="00D20710">
            <w:pPr>
              <w:ind w:leftChars="100" w:left="240"/>
              <w:rPr>
                <w:rFonts w:eastAsia="標楷體"/>
                <w:b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0710" w:rsidRDefault="00D20710" w:rsidP="00CC54A0">
            <w:pPr>
              <w:jc w:val="both"/>
            </w:pPr>
          </w:p>
          <w:p w:rsidR="00D20710" w:rsidRDefault="00D20710" w:rsidP="00CC54A0">
            <w:pPr>
              <w:jc w:val="both"/>
            </w:pPr>
          </w:p>
          <w:p w:rsidR="00D20710" w:rsidRDefault="00D20710" w:rsidP="00CC54A0">
            <w:pPr>
              <w:jc w:val="both"/>
            </w:pPr>
            <w:r w:rsidRPr="00D20710">
              <w:rPr>
                <w:rFonts w:hint="eastAsia"/>
              </w:rPr>
              <w:t xml:space="preserve">S: </w:t>
            </w:r>
            <w:r w:rsidRPr="00D20710">
              <w:t>It</w:t>
            </w:r>
            <w:r>
              <w:rPr>
                <w:rFonts w:hint="eastAsia"/>
              </w:rPr>
              <w:t xml:space="preserve"> is land.  </w:t>
            </w:r>
          </w:p>
          <w:p w:rsidR="00A75CA4" w:rsidRPr="00CC54A0" w:rsidRDefault="00D20710" w:rsidP="00D20710">
            <w:pPr>
              <w:ind w:firstLineChars="100" w:firstLine="240"/>
              <w:jc w:val="both"/>
              <w:rPr>
                <w:rFonts w:eastAsia="標楷體"/>
                <w:b/>
              </w:rPr>
            </w:pPr>
            <w:r w:rsidRPr="00D20710">
              <w:rPr>
                <w:rFonts w:hint="eastAsia"/>
              </w:rPr>
              <w:t>It is water</w:t>
            </w:r>
          </w:p>
          <w:p w:rsidR="00A75CA4" w:rsidRPr="00CC54A0" w:rsidRDefault="00A75CA4" w:rsidP="00D20710">
            <w:pPr>
              <w:rPr>
                <w:rFonts w:eastAsia="標楷體"/>
                <w:b/>
              </w:rPr>
            </w:pPr>
          </w:p>
          <w:p w:rsidR="00D20710" w:rsidRDefault="00D20710" w:rsidP="00D20710"/>
          <w:p w:rsidR="00D20710" w:rsidRDefault="00D20710" w:rsidP="00D20710"/>
          <w:p w:rsidR="00D20710" w:rsidRDefault="00D20710" w:rsidP="00D20710"/>
          <w:p w:rsidR="00D20710" w:rsidRDefault="00D20710" w:rsidP="00D20710"/>
          <w:p w:rsidR="00D20710" w:rsidRDefault="00D20710" w:rsidP="00D20710">
            <w:pPr>
              <w:rPr>
                <w:i/>
              </w:rPr>
            </w:pPr>
            <w:r w:rsidRPr="00D20710">
              <w:rPr>
                <w:rFonts w:hint="eastAsia"/>
              </w:rPr>
              <w:t xml:space="preserve">S: </w:t>
            </w:r>
            <w:r w:rsidRPr="00D20710">
              <w:t>It</w:t>
            </w:r>
            <w:r>
              <w:rPr>
                <w:rFonts w:hint="eastAsia"/>
              </w:rPr>
              <w:t xml:space="preserve"> is a/an ______</w:t>
            </w:r>
            <w:r w:rsidRPr="00D20710">
              <w:rPr>
                <w:rFonts w:hint="eastAsia"/>
              </w:rPr>
              <w:t>_.</w:t>
            </w:r>
            <w:r w:rsidRPr="00D20710">
              <w:rPr>
                <w:rFonts w:hint="eastAsia"/>
                <w:i/>
              </w:rPr>
              <w:t xml:space="preserve"> </w:t>
            </w:r>
          </w:p>
          <w:p w:rsidR="00D20710" w:rsidRDefault="00542C77" w:rsidP="00542C77">
            <w:pPr>
              <w:rPr>
                <w:i/>
              </w:rPr>
            </w:pPr>
            <w:r>
              <w:rPr>
                <w:rFonts w:hint="eastAsia"/>
              </w:rPr>
              <w:t>(</w:t>
            </w:r>
            <w:r w:rsidRPr="00D20710">
              <w:rPr>
                <w:rFonts w:hint="eastAsia"/>
              </w:rPr>
              <w:t>monkey,</w:t>
            </w:r>
            <w:r>
              <w:rPr>
                <w:rFonts w:hint="eastAsia"/>
              </w:rPr>
              <w:t xml:space="preserve"> </w:t>
            </w:r>
            <w:r w:rsidRPr="00D20710">
              <w:t xml:space="preserve">koala, giraffe, </w:t>
            </w:r>
            <w:r w:rsidRPr="00D20710">
              <w:rPr>
                <w:rFonts w:hint="eastAsia"/>
              </w:rPr>
              <w:t xml:space="preserve">lion, </w:t>
            </w:r>
            <w:r w:rsidR="00A27E44">
              <w:t xml:space="preserve">bear, dog, cat, </w:t>
            </w:r>
            <w:r w:rsidRPr="00D20710">
              <w:t>goat, squid, shrimp, clam, crab, jellyfish, turtle, octopus, shark, whale.</w:t>
            </w:r>
            <w:r>
              <w:rPr>
                <w:rFonts w:hint="eastAsia"/>
              </w:rPr>
              <w:t>)</w:t>
            </w:r>
          </w:p>
          <w:p w:rsidR="00D20710" w:rsidRDefault="00D20710" w:rsidP="00D20710">
            <w:pPr>
              <w:ind w:firstLineChars="100" w:firstLine="240"/>
              <w:rPr>
                <w:i/>
              </w:rPr>
            </w:pPr>
          </w:p>
          <w:p w:rsidR="00D20710" w:rsidRDefault="00D20710" w:rsidP="00D20710">
            <w:pPr>
              <w:rPr>
                <w:i/>
              </w:rPr>
            </w:pPr>
          </w:p>
          <w:p w:rsidR="00D20710" w:rsidRPr="00D20710" w:rsidRDefault="00D20710" w:rsidP="00D20710">
            <w:r w:rsidRPr="00D20710">
              <w:rPr>
                <w:rFonts w:hint="eastAsia"/>
                <w:i/>
              </w:rPr>
              <w:t xml:space="preserve">S: </w:t>
            </w:r>
            <w:r w:rsidRPr="00D20710">
              <w:rPr>
                <w:i/>
              </w:rPr>
              <w:t xml:space="preserve">They live </w:t>
            </w:r>
            <w:r w:rsidRPr="00D20710">
              <w:rPr>
                <w:i/>
                <w:u w:val="single"/>
              </w:rPr>
              <w:t>on land</w:t>
            </w:r>
            <w:r w:rsidRPr="00D20710">
              <w:rPr>
                <w:i/>
              </w:rPr>
              <w:t>.</w:t>
            </w:r>
          </w:p>
          <w:p w:rsidR="00A75CA4" w:rsidRDefault="00D20710" w:rsidP="00D20710">
            <w:r w:rsidRPr="00D20710">
              <w:t xml:space="preserve"> (whales, lions, giraffes, koalas, sharks)</w:t>
            </w:r>
          </w:p>
          <w:p w:rsidR="00D20710" w:rsidRDefault="00D20710" w:rsidP="00D20710"/>
          <w:p w:rsidR="00D20710" w:rsidRPr="001A52E6" w:rsidRDefault="001A52E6" w:rsidP="00D20710">
            <w:r>
              <w:rPr>
                <w:rFonts w:hint="eastAsia"/>
              </w:rPr>
              <w:t xml:space="preserve">S: </w:t>
            </w:r>
            <w:r w:rsidRPr="001A52E6">
              <w:rPr>
                <w:rFonts w:hint="eastAsia"/>
              </w:rPr>
              <w:t>They are ______.</w:t>
            </w:r>
          </w:p>
          <w:p w:rsidR="00AC5614" w:rsidRPr="00CC54A0" w:rsidRDefault="001A52E6" w:rsidP="001A52E6">
            <w:pPr>
              <w:rPr>
                <w:rFonts w:eastAsia="標楷體"/>
                <w:b/>
              </w:rPr>
            </w:pPr>
            <w:r w:rsidRPr="001A52E6">
              <w:rPr>
                <w:rFonts w:eastAsia="標楷體" w:hint="eastAsia"/>
              </w:rPr>
              <w:t xml:space="preserve">They live in the water/ </w:t>
            </w:r>
            <w:r>
              <w:rPr>
                <w:rFonts w:eastAsia="標楷體" w:hint="eastAsia"/>
              </w:rPr>
              <w:t xml:space="preserve">on </w:t>
            </w:r>
            <w:r w:rsidRPr="001A52E6">
              <w:rPr>
                <w:rFonts w:eastAsia="標楷體" w:hint="eastAsia"/>
              </w:rPr>
              <w:t>land.</w:t>
            </w:r>
          </w:p>
        </w:tc>
      </w:tr>
      <w:tr w:rsidR="00962DA1" w:rsidRPr="00CC54A0" w:rsidTr="00C728E8">
        <w:trPr>
          <w:trHeight w:val="2835"/>
          <w:jc w:val="center"/>
        </w:trPr>
        <w:tc>
          <w:tcPr>
            <w:tcW w:w="67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2DA1" w:rsidRPr="00CC54A0" w:rsidRDefault="00962DA1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評量方式</w:t>
            </w:r>
          </w:p>
          <w:p w:rsidR="00962DA1" w:rsidRPr="00CC54A0" w:rsidRDefault="00962DA1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(</w:t>
            </w:r>
            <w:r w:rsidRPr="00CC54A0">
              <w:rPr>
                <w:rFonts w:eastAsia="標楷體"/>
                <w:b/>
              </w:rPr>
              <w:t>評量內容與策略</w:t>
            </w:r>
            <w:r w:rsidRPr="00CC54A0">
              <w:rPr>
                <w:rFonts w:eastAsia="標楷體"/>
                <w:b/>
              </w:rPr>
              <w:t>)</w:t>
            </w:r>
          </w:p>
        </w:tc>
        <w:tc>
          <w:tcPr>
            <w:tcW w:w="43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DA1" w:rsidRPr="00092927" w:rsidRDefault="00962DA1" w:rsidP="00BB644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092927">
              <w:rPr>
                <w:rFonts w:ascii="標楷體" w:eastAsia="標楷體" w:hAnsi="標楷體" w:cs="新細明體" w:hint="eastAsia"/>
              </w:rPr>
              <w:t>透過口語發表，檢視學生對動物名與他們居住在路地或海洋概念的理解</w:t>
            </w:r>
            <w:r w:rsidRPr="00092927">
              <w:rPr>
                <w:rFonts w:ascii="標楷體" w:eastAsia="標楷體" w:hAnsi="標楷體" w:cs="新細明體"/>
              </w:rPr>
              <w:t>。</w:t>
            </w:r>
          </w:p>
          <w:p w:rsidR="00962DA1" w:rsidRPr="00092927" w:rsidRDefault="00962DA1" w:rsidP="00BB644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092927">
              <w:rPr>
                <w:rFonts w:ascii="標楷體" w:eastAsia="標楷體" w:hAnsi="標楷體" w:cs="新細明體" w:hint="eastAsia"/>
              </w:rPr>
              <w:t>利用教室觀察，確認學生是否達到學習目標</w:t>
            </w:r>
            <w:r w:rsidRPr="00092927">
              <w:rPr>
                <w:rFonts w:ascii="標楷體" w:eastAsia="標楷體" w:hAnsi="標楷體" w:cs="新細明體"/>
              </w:rPr>
              <w:t>。</w:t>
            </w:r>
          </w:p>
          <w:p w:rsidR="00962DA1" w:rsidRPr="00092927" w:rsidRDefault="00962DA1" w:rsidP="00BB644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092927">
              <w:rPr>
                <w:rFonts w:ascii="標楷體" w:eastAsia="標楷體" w:hAnsi="標楷體" w:cs="新細明體" w:hint="eastAsia"/>
              </w:rPr>
              <w:t>觀察學生是否能夠合作完成口語發表任務</w:t>
            </w:r>
            <w:r w:rsidRPr="00092927">
              <w:rPr>
                <w:rFonts w:ascii="標楷體" w:eastAsia="標楷體" w:hAnsi="標楷體" w:cs="新細明體"/>
              </w:rPr>
              <w:t>。</w:t>
            </w:r>
          </w:p>
          <w:p w:rsidR="00962DA1" w:rsidRPr="00092927" w:rsidRDefault="00962DA1" w:rsidP="00BB644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092927">
              <w:rPr>
                <w:rFonts w:ascii="標楷體" w:eastAsia="標楷體" w:hAnsi="標楷體" w:cs="新細明體" w:hint="eastAsia"/>
              </w:rPr>
              <w:t>觀察學生是否能尊重</w:t>
            </w:r>
            <w:r w:rsidRPr="00092927">
              <w:rPr>
                <w:rFonts w:ascii="標楷體" w:eastAsia="標楷體" w:hAnsi="標楷體" w:hint="eastAsia"/>
              </w:rPr>
              <w:t>，並且</w:t>
            </w:r>
            <w:r w:rsidRPr="00092927">
              <w:rPr>
                <w:rFonts w:ascii="標楷體" w:eastAsia="標楷體" w:hAnsi="標楷體" w:cs="新細明體" w:hint="eastAsia"/>
              </w:rPr>
              <w:t>聆聽其他學生的發表</w:t>
            </w:r>
            <w:r w:rsidRPr="00092927">
              <w:rPr>
                <w:rFonts w:ascii="標楷體" w:eastAsia="標楷體" w:hAnsi="標楷體" w:cs="新細明體"/>
              </w:rPr>
              <w:t>。</w:t>
            </w:r>
          </w:p>
          <w:p w:rsidR="00962DA1" w:rsidRPr="00092927" w:rsidRDefault="00092927" w:rsidP="00D5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</w:rPr>
              <w:t>精熟</w:t>
            </w:r>
            <w:r w:rsidR="00962DA1" w:rsidRPr="00092927">
              <w:rPr>
                <w:rFonts w:ascii="標楷體" w:eastAsia="標楷體" w:hAnsi="標楷體" w:cs="新細明體"/>
              </w:rPr>
              <w:t xml:space="preserve">: </w:t>
            </w:r>
            <w:r w:rsidR="00962DA1" w:rsidRPr="00092927">
              <w:rPr>
                <w:rFonts w:ascii="標楷體" w:eastAsia="標楷體" w:hAnsi="標楷體" w:cs="新細明體" w:hint="eastAsia"/>
              </w:rPr>
              <w:t>回答</w:t>
            </w:r>
            <w:r w:rsidR="00962DA1" w:rsidRPr="00092927">
              <w:rPr>
                <w:rFonts w:ascii="標楷體" w:eastAsia="標楷體" w:hAnsi="標楷體" w:cs="新細明體"/>
              </w:rPr>
              <w:t>完全正確</w:t>
            </w:r>
            <w:r w:rsidR="00962DA1" w:rsidRPr="00092927">
              <w:rPr>
                <w:rFonts w:ascii="標楷體" w:eastAsia="標楷體" w:hAnsi="標楷體" w:cs="新細明體" w:hint="eastAsia"/>
              </w:rPr>
              <w:t>，並能用完整句子回答。</w:t>
            </w:r>
          </w:p>
          <w:p w:rsidR="00962DA1" w:rsidRPr="00092927" w:rsidRDefault="00092927" w:rsidP="00D5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50" w:left="120" w:firstLineChars="100" w:firstLine="240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優良</w:t>
            </w:r>
            <w:r w:rsidR="00962DA1" w:rsidRPr="00092927">
              <w:rPr>
                <w:rFonts w:ascii="標楷體" w:eastAsia="標楷體" w:hAnsi="標楷體" w:cs="新細明體"/>
              </w:rPr>
              <w:t>: 80%以上</w:t>
            </w:r>
            <w:r w:rsidR="00962DA1" w:rsidRPr="00092927">
              <w:rPr>
                <w:rFonts w:ascii="標楷體" w:eastAsia="標楷體" w:hAnsi="標楷體" w:cs="新細明體" w:hint="eastAsia"/>
              </w:rPr>
              <w:t>回答正確，回答內容與題目相符，但文法略有錯誤。</w:t>
            </w:r>
          </w:p>
          <w:p w:rsidR="00962DA1" w:rsidRDefault="00962DA1" w:rsidP="00D52634">
            <w:pPr>
              <w:jc w:val="both"/>
              <w:rPr>
                <w:rFonts w:ascii="標楷體" w:eastAsia="標楷體" w:hAnsi="標楷體" w:cs="新細明體"/>
              </w:rPr>
            </w:pPr>
            <w:r w:rsidRPr="00092927">
              <w:rPr>
                <w:rFonts w:ascii="標楷體" w:eastAsia="標楷體" w:hAnsi="標楷體" w:cs="新細明體" w:hint="eastAsia"/>
              </w:rPr>
              <w:t xml:space="preserve">   </w:t>
            </w:r>
            <w:r w:rsidR="00092927">
              <w:rPr>
                <w:rFonts w:ascii="標楷體" w:eastAsia="標楷體" w:hAnsi="標楷體" w:cs="新細明體" w:hint="eastAsia"/>
              </w:rPr>
              <w:t>通過</w:t>
            </w:r>
            <w:r w:rsidRPr="00092927">
              <w:rPr>
                <w:rFonts w:ascii="標楷體" w:eastAsia="標楷體" w:hAnsi="標楷體" w:cs="新細明體"/>
              </w:rPr>
              <w:t xml:space="preserve">: </w:t>
            </w:r>
            <w:r w:rsidR="00092927">
              <w:rPr>
                <w:rFonts w:ascii="標楷體" w:eastAsia="標楷體" w:hAnsi="標楷體" w:cs="新細明體" w:hint="eastAsia"/>
              </w:rPr>
              <w:t>6</w:t>
            </w:r>
            <w:r w:rsidRPr="00092927">
              <w:rPr>
                <w:rFonts w:ascii="標楷體" w:eastAsia="標楷體" w:hAnsi="標楷體" w:cs="新細明體"/>
              </w:rPr>
              <w:t xml:space="preserve">0% </w:t>
            </w:r>
            <w:r w:rsidR="00092927">
              <w:rPr>
                <w:rFonts w:ascii="標楷體" w:eastAsia="標楷體" w:hAnsi="標楷體" w:cs="新細明體"/>
              </w:rPr>
              <w:t>以</w:t>
            </w:r>
            <w:r w:rsidR="00092927">
              <w:rPr>
                <w:rFonts w:ascii="標楷體" w:eastAsia="標楷體" w:hAnsi="標楷體" w:cs="新細明體" w:hint="eastAsia"/>
              </w:rPr>
              <w:t>上</w:t>
            </w:r>
            <w:r w:rsidRPr="00092927">
              <w:rPr>
                <w:rFonts w:ascii="標楷體" w:eastAsia="標楷體" w:hAnsi="標楷體" w:cs="新細明體" w:hint="eastAsia"/>
              </w:rPr>
              <w:t>回答正確，</w:t>
            </w:r>
            <w:r w:rsidR="00092927" w:rsidRPr="00092927">
              <w:rPr>
                <w:rFonts w:ascii="標楷體" w:eastAsia="標楷體" w:hAnsi="標楷體" w:cs="新細明體" w:hint="eastAsia"/>
              </w:rPr>
              <w:t>回答內容與題目相符，但文法略有錯誤。</w:t>
            </w:r>
            <w:r w:rsidRPr="00092927">
              <w:rPr>
                <w:rFonts w:ascii="標楷體" w:eastAsia="標楷體" w:hAnsi="標楷體" w:cs="新細明體" w:hint="eastAsia"/>
              </w:rPr>
              <w:t>。</w:t>
            </w:r>
          </w:p>
          <w:p w:rsidR="00092927" w:rsidRPr="00092927" w:rsidRDefault="00092927" w:rsidP="00D52634">
            <w:pPr>
              <w:jc w:val="both"/>
              <w:rPr>
                <w:rFonts w:eastAsia="標楷體"/>
                <w:b/>
              </w:rPr>
            </w:pPr>
            <w:r>
              <w:rPr>
                <w:rFonts w:ascii="標楷體" w:eastAsia="標楷體" w:hAnsi="標楷體" w:cs="新細明體" w:hint="eastAsia"/>
              </w:rPr>
              <w:t xml:space="preserve">   待加強: </w:t>
            </w:r>
            <w:r w:rsidRPr="00092927">
              <w:rPr>
                <w:rFonts w:ascii="標楷體" w:eastAsia="標楷體" w:hAnsi="標楷體" w:cs="新細明體" w:hint="eastAsia"/>
              </w:rPr>
              <w:t>60% 以</w:t>
            </w:r>
            <w:r>
              <w:rPr>
                <w:rFonts w:ascii="標楷體" w:eastAsia="標楷體" w:hAnsi="標楷體" w:cs="新細明體" w:hint="eastAsia"/>
              </w:rPr>
              <w:t>下</w:t>
            </w:r>
            <w:r w:rsidRPr="00092927">
              <w:rPr>
                <w:rFonts w:ascii="標楷體" w:eastAsia="標楷體" w:hAnsi="標楷體" w:cs="新細明體" w:hint="eastAsia"/>
              </w:rPr>
              <w:t>回答正確，</w:t>
            </w:r>
            <w:r>
              <w:rPr>
                <w:rFonts w:ascii="標楷體" w:eastAsia="標楷體" w:hAnsi="標楷體" w:cs="新細明體" w:hint="eastAsia"/>
              </w:rPr>
              <w:t>且須老師提示或引導</w:t>
            </w:r>
            <w:r w:rsidRPr="00092927">
              <w:rPr>
                <w:rFonts w:ascii="標楷體" w:eastAsia="標楷體" w:hAnsi="標楷體" w:cs="新細明體" w:hint="eastAsia"/>
              </w:rPr>
              <w:t>才能回答問題。</w:t>
            </w:r>
          </w:p>
        </w:tc>
      </w:tr>
    </w:tbl>
    <w:p w:rsidR="008A4BA8" w:rsidRDefault="008A4BA8" w:rsidP="00CC54A0">
      <w:pPr>
        <w:rPr>
          <w:rFonts w:eastAsia="標楷體"/>
        </w:rPr>
      </w:pPr>
    </w:p>
    <w:p w:rsidR="00FB67C3" w:rsidRDefault="00FB67C3" w:rsidP="00CC54A0">
      <w:pPr>
        <w:rPr>
          <w:rFonts w:eastAsia="標楷體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01"/>
        <w:gridCol w:w="4535"/>
        <w:gridCol w:w="2250"/>
        <w:gridCol w:w="2250"/>
      </w:tblGrid>
      <w:tr w:rsidR="00FB67C3" w:rsidRPr="00CC54A0" w:rsidTr="00A318BF">
        <w:trPr>
          <w:trHeight w:val="680"/>
          <w:jc w:val="center"/>
        </w:trPr>
        <w:tc>
          <w:tcPr>
            <w:tcW w:w="2844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7C3" w:rsidRPr="00CC54A0" w:rsidRDefault="00FB67C3" w:rsidP="00A318BF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lastRenderedPageBreak/>
              <w:t>教學活動內容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7C3" w:rsidRPr="00CC54A0" w:rsidRDefault="00FB67C3" w:rsidP="00A318BF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 xml:space="preserve">Teacher’s </w:t>
            </w:r>
          </w:p>
          <w:p w:rsidR="00FB67C3" w:rsidRPr="00CC54A0" w:rsidRDefault="00FB67C3" w:rsidP="00A318BF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words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7C3" w:rsidRPr="00CC54A0" w:rsidRDefault="00FB67C3" w:rsidP="00A318BF">
            <w:pPr>
              <w:widowControl/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 xml:space="preserve">Students’ </w:t>
            </w:r>
          </w:p>
          <w:p w:rsidR="00FB67C3" w:rsidRPr="00CC54A0" w:rsidRDefault="00FB67C3" w:rsidP="00A318BF">
            <w:pPr>
              <w:widowControl/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words</w:t>
            </w:r>
          </w:p>
        </w:tc>
      </w:tr>
      <w:tr w:rsidR="00FB67C3" w:rsidRPr="00CC54A0" w:rsidTr="00A318BF">
        <w:trPr>
          <w:trHeight w:val="1132"/>
          <w:jc w:val="center"/>
        </w:trPr>
        <w:tc>
          <w:tcPr>
            <w:tcW w:w="28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C3" w:rsidRPr="00CC54A0" w:rsidRDefault="00FB67C3" w:rsidP="00A318BF">
            <w:pPr>
              <w:jc w:val="both"/>
              <w:rPr>
                <w:rFonts w:eastAsia="標楷體"/>
                <w:b/>
              </w:rPr>
            </w:pPr>
            <w:proofErr w:type="gramStart"/>
            <w:r w:rsidRPr="00CC54A0">
              <w:rPr>
                <w:rFonts w:eastAsia="標楷體"/>
                <w:b/>
              </w:rPr>
              <w:t>【</w:t>
            </w:r>
            <w:proofErr w:type="gramEnd"/>
            <w:r w:rsidRPr="00CC54A0">
              <w:rPr>
                <w:rFonts w:eastAsia="標楷體"/>
                <w:b/>
              </w:rPr>
              <w:t>第</w:t>
            </w:r>
            <w:r>
              <w:rPr>
                <w:rFonts w:eastAsia="標楷體" w:hint="eastAsia"/>
                <w:b/>
              </w:rPr>
              <w:t>二</w:t>
            </w:r>
            <w:r w:rsidRPr="00CC54A0">
              <w:rPr>
                <w:rFonts w:eastAsia="標楷體"/>
                <w:b/>
              </w:rPr>
              <w:t>節</w:t>
            </w:r>
            <w:r w:rsidRPr="00CC54A0">
              <w:rPr>
                <w:rFonts w:eastAsia="標楷體"/>
                <w:b/>
              </w:rPr>
              <w:t>/</w:t>
            </w:r>
            <w:r w:rsidRPr="00CC54A0">
              <w:rPr>
                <w:rFonts w:eastAsia="標楷體"/>
                <w:b/>
              </w:rPr>
              <w:t>單元名稱：</w:t>
            </w:r>
            <w:r w:rsidR="000D1C4C">
              <w:rPr>
                <w:rFonts w:eastAsia="標楷體"/>
                <w:b/>
              </w:rPr>
              <w:t>Contrast &amp; Co</w:t>
            </w:r>
            <w:r w:rsidR="000D1C4C">
              <w:rPr>
                <w:rFonts w:eastAsia="標楷體" w:hint="eastAsia"/>
                <w:b/>
              </w:rPr>
              <w:t>m</w:t>
            </w:r>
            <w:r w:rsidR="000861C4">
              <w:rPr>
                <w:rFonts w:eastAsia="標楷體"/>
                <w:b/>
              </w:rPr>
              <w:t>pare</w:t>
            </w:r>
            <w:proofErr w:type="gramStart"/>
            <w:r w:rsidRPr="00CC54A0">
              <w:rPr>
                <w:rFonts w:eastAsia="標楷體"/>
                <w:b/>
              </w:rPr>
              <w:t>】</w:t>
            </w:r>
            <w:proofErr w:type="gramEnd"/>
          </w:p>
          <w:p w:rsidR="00E011D0" w:rsidRDefault="00FB67C3" w:rsidP="00C02D6D">
            <w:pPr>
              <w:jc w:val="both"/>
              <w:rPr>
                <w:b/>
              </w:rPr>
            </w:pPr>
            <w:r w:rsidRPr="00D52634">
              <w:rPr>
                <w:b/>
              </w:rPr>
              <w:t>Pre-</w:t>
            </w:r>
            <w:proofErr w:type="gramStart"/>
            <w:r w:rsidRPr="00D52634">
              <w:rPr>
                <w:b/>
              </w:rPr>
              <w:t>task :</w:t>
            </w:r>
            <w:proofErr w:type="gramEnd"/>
            <w:r w:rsidRPr="00D52634">
              <w:rPr>
                <w:rFonts w:hint="eastAsia"/>
                <w:b/>
              </w:rPr>
              <w:t xml:space="preserve"> </w:t>
            </w:r>
            <w:r w:rsidR="000861C4" w:rsidRPr="00D52634">
              <w:rPr>
                <w:rFonts w:hint="eastAsia"/>
                <w:b/>
              </w:rPr>
              <w:t>Contrast</w:t>
            </w:r>
          </w:p>
          <w:p w:rsidR="00FB67C3" w:rsidRPr="0047310C" w:rsidRDefault="008F1AA4" w:rsidP="00535688">
            <w:pPr>
              <w:ind w:firstLineChars="50" w:firstLine="120"/>
              <w:jc w:val="both"/>
            </w:pPr>
            <w:r>
              <w:rPr>
                <w:b/>
              </w:rPr>
              <w:t xml:space="preserve"> Odd One Out!</w:t>
            </w:r>
          </w:p>
          <w:p w:rsidR="00535688" w:rsidRDefault="008F1AA4" w:rsidP="008F1AA4">
            <w:pPr>
              <w:ind w:leftChars="100" w:left="240"/>
              <w:jc w:val="both"/>
            </w:pPr>
            <w:r>
              <w:t>1</w:t>
            </w:r>
            <w:r w:rsidR="00535688">
              <w:t>.</w:t>
            </w:r>
            <w:r>
              <w:t xml:space="preserve"> </w:t>
            </w:r>
            <w:r w:rsidR="00535688">
              <w:t xml:space="preserve">Greet and </w:t>
            </w:r>
            <w:r w:rsidR="00535688">
              <w:rPr>
                <w:rFonts w:hint="eastAsia"/>
              </w:rPr>
              <w:t>explain t</w:t>
            </w:r>
            <w:r w:rsidR="00535688">
              <w:t xml:space="preserve"> of </w:t>
            </w:r>
            <w:proofErr w:type="gramStart"/>
            <w:r w:rsidR="00535688">
              <w:t>“ Same</w:t>
            </w:r>
            <w:proofErr w:type="gramEnd"/>
            <w:r w:rsidR="00535688">
              <w:t xml:space="preserve"> and different</w:t>
            </w:r>
            <w:r w:rsidR="00FB67C3" w:rsidRPr="008F1AA4">
              <w:rPr>
                <w:rFonts w:hint="eastAsia"/>
              </w:rPr>
              <w:t xml:space="preserve"> </w:t>
            </w:r>
            <w:r w:rsidR="00FB67C3" w:rsidRPr="008F1AA4">
              <w:t>“</w:t>
            </w:r>
            <w:r w:rsidR="00535688">
              <w:t>.</w:t>
            </w:r>
          </w:p>
          <w:p w:rsidR="00FB67C3" w:rsidRPr="008F1AA4" w:rsidRDefault="008F1AA4" w:rsidP="008F1AA4">
            <w:pPr>
              <w:ind w:leftChars="100" w:left="240"/>
              <w:jc w:val="both"/>
            </w:pPr>
            <w:r>
              <w:t>2</w:t>
            </w:r>
            <w:r w:rsidR="00535688">
              <w:t>.</w:t>
            </w:r>
            <w:r>
              <w:t xml:space="preserve"> </w:t>
            </w:r>
            <w:r w:rsidR="00FB67C3" w:rsidRPr="008F1AA4">
              <w:rPr>
                <w:rFonts w:hint="eastAsia"/>
              </w:rPr>
              <w:t>Assign each student a number in every team.</w:t>
            </w:r>
          </w:p>
          <w:p w:rsidR="00FB67C3" w:rsidRPr="008F1AA4" w:rsidRDefault="008F1AA4" w:rsidP="008F1AA4">
            <w:pPr>
              <w:ind w:firstLineChars="100" w:firstLine="240"/>
              <w:jc w:val="both"/>
            </w:pPr>
            <w:r w:rsidRPr="008F1AA4">
              <w:t>3</w:t>
            </w:r>
            <w:r w:rsidR="00535688">
              <w:t>.</w:t>
            </w:r>
            <w:r w:rsidRPr="008F1AA4">
              <w:t xml:space="preserve"> </w:t>
            </w:r>
            <w:r w:rsidR="00FB67C3" w:rsidRPr="008F1AA4">
              <w:rPr>
                <w:rFonts w:hint="eastAsia"/>
              </w:rPr>
              <w:t xml:space="preserve">Do the activity: Odd One Out.   </w:t>
            </w:r>
          </w:p>
          <w:p w:rsidR="008F1AA4" w:rsidRDefault="00535688" w:rsidP="008F1AA4">
            <w:pPr>
              <w:ind w:firstLineChars="100" w:firstLine="240"/>
              <w:jc w:val="both"/>
            </w:pPr>
            <w:r>
              <w:t xml:space="preserve">4. </w:t>
            </w:r>
            <w:r w:rsidR="00E011D0" w:rsidRPr="008F1AA4">
              <w:t xml:space="preserve">Assign each team a </w:t>
            </w:r>
            <w:r w:rsidR="00E011D0" w:rsidRPr="008F1AA4">
              <w:rPr>
                <w:rFonts w:hint="eastAsia"/>
              </w:rPr>
              <w:t xml:space="preserve">mini </w:t>
            </w:r>
            <w:r w:rsidR="00E011D0" w:rsidRPr="008F1AA4">
              <w:t>white</w:t>
            </w:r>
            <w:r w:rsidR="00E011D0" w:rsidRPr="008F1AA4">
              <w:rPr>
                <w:rFonts w:hint="eastAsia"/>
              </w:rPr>
              <w:t>board</w:t>
            </w:r>
            <w:r w:rsidR="00FB67C3" w:rsidRPr="008F1AA4">
              <w:rPr>
                <w:rFonts w:hint="eastAsia"/>
              </w:rPr>
              <w:t xml:space="preserve"> on the </w:t>
            </w:r>
          </w:p>
          <w:p w:rsidR="00FB67C3" w:rsidRPr="008F1AA4" w:rsidRDefault="00FB67C3" w:rsidP="008F1AA4">
            <w:pPr>
              <w:ind w:firstLineChars="250" w:firstLine="600"/>
              <w:jc w:val="both"/>
            </w:pPr>
            <w:r w:rsidRPr="008F1AA4">
              <w:rPr>
                <w:rFonts w:hint="eastAsia"/>
              </w:rPr>
              <w:t xml:space="preserve">blackboard. </w:t>
            </w:r>
          </w:p>
          <w:p w:rsidR="008F1AA4" w:rsidRDefault="00535688" w:rsidP="008F1AA4">
            <w:pPr>
              <w:ind w:firstLineChars="100" w:firstLine="240"/>
            </w:pPr>
            <w:r>
              <w:t>5.</w:t>
            </w:r>
            <w:r w:rsidR="008F1AA4" w:rsidRPr="008F1AA4">
              <w:t xml:space="preserve"> </w:t>
            </w:r>
            <w:r w:rsidR="000861C4">
              <w:t>Present</w:t>
            </w:r>
            <w:r w:rsidR="00FB67C3" w:rsidRPr="008F1AA4">
              <w:rPr>
                <w:rFonts w:hint="eastAsia"/>
              </w:rPr>
              <w:t xml:space="preserve"> them the PPT slide and ask </w:t>
            </w:r>
            <w:r w:rsidR="00E011D0" w:rsidRPr="008F1AA4">
              <w:rPr>
                <w:rFonts w:hint="eastAsia"/>
              </w:rPr>
              <w:t>Ss.</w:t>
            </w:r>
            <w:r w:rsidR="00FB67C3" w:rsidRPr="008F1AA4">
              <w:rPr>
                <w:rFonts w:hint="eastAsia"/>
              </w:rPr>
              <w:t xml:space="preserve"> to write down </w:t>
            </w:r>
          </w:p>
          <w:p w:rsidR="00E011D0" w:rsidRPr="008F1AA4" w:rsidRDefault="00FB67C3" w:rsidP="000861C4">
            <w:pPr>
              <w:ind w:firstLineChars="200" w:firstLine="480"/>
            </w:pPr>
            <w:r w:rsidRPr="008F1AA4">
              <w:rPr>
                <w:rFonts w:hint="eastAsia"/>
              </w:rPr>
              <w:t>the</w:t>
            </w:r>
            <w:r w:rsidR="00E011D0" w:rsidRPr="008F1AA4">
              <w:t xml:space="preserve"> picture number of the odd animals.</w:t>
            </w:r>
            <w:r w:rsidRPr="008F1AA4">
              <w:rPr>
                <w:rFonts w:hint="eastAsia"/>
              </w:rPr>
              <w:t xml:space="preserve">  </w:t>
            </w:r>
          </w:p>
          <w:p w:rsidR="00FB67C3" w:rsidRPr="008F1AA4" w:rsidRDefault="00535688" w:rsidP="008F1AA4">
            <w:pPr>
              <w:ind w:firstLineChars="100" w:firstLine="240"/>
            </w:pPr>
            <w:r>
              <w:t>6.</w:t>
            </w:r>
            <w:r w:rsidR="008F1AA4">
              <w:t xml:space="preserve"> </w:t>
            </w:r>
            <w:r w:rsidR="00FB67C3" w:rsidRPr="008F1AA4">
              <w:rPr>
                <w:rFonts w:hint="eastAsia"/>
              </w:rPr>
              <w:t>Show the first one as an example:</w:t>
            </w:r>
            <w:r w:rsidR="00FB67C3" w:rsidRPr="008F1AA4">
              <w:rPr>
                <w:rFonts w:hint="eastAsia"/>
                <w:b/>
              </w:rPr>
              <w:t xml:space="preserve"> </w:t>
            </w:r>
          </w:p>
          <w:p w:rsidR="00FB67C3" w:rsidRPr="009B3450" w:rsidRDefault="00FB67C3" w:rsidP="008F1AA4">
            <w:pPr>
              <w:pStyle w:val="affffffe"/>
              <w:ind w:leftChars="0" w:left="284" w:firstLineChars="150" w:firstLine="360"/>
              <w:rPr>
                <w:sz w:val="24"/>
              </w:rPr>
            </w:pPr>
            <w:r w:rsidRPr="009B3450">
              <w:rPr>
                <w:rFonts w:hint="eastAsia"/>
                <w:b/>
                <w:sz w:val="24"/>
              </w:rPr>
              <w:t xml:space="preserve">1. zebras / </w:t>
            </w:r>
            <w:r>
              <w:rPr>
                <w:rFonts w:hint="eastAsia"/>
                <w:b/>
                <w:sz w:val="24"/>
              </w:rPr>
              <w:t xml:space="preserve">2. </w:t>
            </w:r>
            <w:r w:rsidRPr="009B3450">
              <w:rPr>
                <w:rFonts w:hint="eastAsia"/>
                <w:b/>
                <w:sz w:val="24"/>
              </w:rPr>
              <w:t xml:space="preserve">cats / </w:t>
            </w:r>
            <w:r>
              <w:rPr>
                <w:rFonts w:hint="eastAsia"/>
                <w:b/>
                <w:sz w:val="24"/>
              </w:rPr>
              <w:t xml:space="preserve">3. </w:t>
            </w:r>
            <w:r w:rsidRPr="009B3450">
              <w:rPr>
                <w:rFonts w:hint="eastAsia"/>
                <w:b/>
                <w:sz w:val="24"/>
              </w:rPr>
              <w:t>stingray</w:t>
            </w:r>
            <w:r>
              <w:rPr>
                <w:rFonts w:hint="eastAsia"/>
                <w:b/>
                <w:sz w:val="24"/>
              </w:rPr>
              <w:t>s</w:t>
            </w:r>
            <w:r w:rsidRPr="009B3450">
              <w:rPr>
                <w:rFonts w:hint="eastAsia"/>
                <w:b/>
                <w:sz w:val="24"/>
              </w:rPr>
              <w:t xml:space="preserve"> </w:t>
            </w:r>
          </w:p>
          <w:p w:rsidR="00E011D0" w:rsidRPr="00374B22" w:rsidRDefault="00E011D0" w:rsidP="008F1AA4"/>
          <w:p w:rsidR="00FB67C3" w:rsidRDefault="00FB67C3" w:rsidP="008F1AA4">
            <w:pPr>
              <w:pStyle w:val="affffffe"/>
              <w:ind w:leftChars="0" w:left="589" w:firstLineChars="123" w:firstLine="295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41038E8" wp14:editId="4D63E0D7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107950</wp:posOffset>
                      </wp:positionV>
                      <wp:extent cx="104775" cy="228600"/>
                      <wp:effectExtent l="0" t="0" r="28575" b="19050"/>
                      <wp:wrapNone/>
                      <wp:docPr id="2" name="左大括弧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28600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AFB270" id="左大括弧 2" o:spid="_x0000_s1026" type="#_x0000_t87" style="position:absolute;margin-left:31.25pt;margin-top:8.5pt;width:8.25pt;height:1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" adj="825" strokecolor="windowText"/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Q1- 1. whale / 2. seahorse / 3. shark</w:t>
            </w:r>
          </w:p>
          <w:p w:rsidR="00FB67C3" w:rsidRDefault="00FB67C3" w:rsidP="008F1AA4">
            <w:pPr>
              <w:pStyle w:val="affffffe"/>
              <w:ind w:leftChars="0" w:left="589" w:firstLineChars="123" w:firstLine="295"/>
              <w:rPr>
                <w:sz w:val="24"/>
              </w:rPr>
            </w:pPr>
            <w:r>
              <w:rPr>
                <w:rFonts w:hint="eastAsia"/>
                <w:sz w:val="24"/>
              </w:rPr>
              <w:t>A1- 1 whale. (It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s a mammal)</w:t>
            </w:r>
          </w:p>
          <w:p w:rsidR="00FB67C3" w:rsidRDefault="00FB67C3" w:rsidP="008F1AA4">
            <w:pPr>
              <w:pStyle w:val="affffffe"/>
              <w:ind w:leftChars="0" w:left="589" w:firstLineChars="123" w:firstLine="295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BB579AA" wp14:editId="4C093544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107950</wp:posOffset>
                      </wp:positionV>
                      <wp:extent cx="104775" cy="228600"/>
                      <wp:effectExtent l="0" t="0" r="28575" b="19050"/>
                      <wp:wrapNone/>
                      <wp:docPr id="19" name="左大括弧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28600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14B6DB" id="左大括弧 19" o:spid="_x0000_s1026" type="#_x0000_t87" style="position:absolute;margin-left:31.25pt;margin-top:8.5pt;width:8.25pt;height:18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" adj="825" strokecolor="windowText"/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Q2- 1. turtle / 2. squid / 3. </w:t>
            </w:r>
            <w:r>
              <w:rPr>
                <w:sz w:val="24"/>
              </w:rPr>
              <w:t>O</w:t>
            </w:r>
            <w:r>
              <w:rPr>
                <w:rFonts w:hint="eastAsia"/>
                <w:sz w:val="24"/>
              </w:rPr>
              <w:t>ctopus</w:t>
            </w:r>
          </w:p>
          <w:p w:rsidR="00FB67C3" w:rsidRDefault="00FB67C3" w:rsidP="008F1AA4">
            <w:pPr>
              <w:pStyle w:val="affffffe"/>
              <w:ind w:leftChars="0" w:left="589" w:firstLineChars="123" w:firstLine="295"/>
              <w:rPr>
                <w:noProof/>
                <w:sz w:val="24"/>
              </w:rPr>
            </w:pPr>
            <w:r>
              <w:rPr>
                <w:rFonts w:hint="eastAsia"/>
                <w:sz w:val="24"/>
              </w:rPr>
              <w:t>A2- 1 turtle. (It doesn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 xml:space="preserve">t have </w:t>
            </w:r>
            <w:r>
              <w:rPr>
                <w:sz w:val="24"/>
              </w:rPr>
              <w:t>tentacles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noProof/>
                <w:sz w:val="24"/>
              </w:rPr>
              <w:t xml:space="preserve"> </w:t>
            </w:r>
          </w:p>
          <w:p w:rsidR="00E011D0" w:rsidRDefault="00E011D0" w:rsidP="00A318BF">
            <w:pPr>
              <w:pStyle w:val="affffffe"/>
              <w:ind w:leftChars="0" w:left="293"/>
              <w:rPr>
                <w:noProof/>
                <w:sz w:val="24"/>
              </w:rPr>
            </w:pPr>
          </w:p>
          <w:p w:rsidR="00E011D0" w:rsidRDefault="00E011D0" w:rsidP="00A318BF">
            <w:pPr>
              <w:pStyle w:val="affffffe"/>
              <w:ind w:leftChars="0" w:left="293"/>
              <w:rPr>
                <w:noProof/>
                <w:sz w:val="24"/>
              </w:rPr>
            </w:pPr>
          </w:p>
          <w:p w:rsidR="00E011D0" w:rsidRPr="008F1AA4" w:rsidRDefault="00E011D0" w:rsidP="008F1AA4"/>
          <w:p w:rsidR="008F1AA4" w:rsidRDefault="00C02D6D" w:rsidP="00C02D6D">
            <w:pPr>
              <w:jc w:val="both"/>
              <w:rPr>
                <w:b/>
              </w:rPr>
            </w:pPr>
            <w:r w:rsidRPr="00D52634">
              <w:rPr>
                <w:b/>
              </w:rPr>
              <w:t xml:space="preserve">Main task </w:t>
            </w:r>
            <w:r w:rsidRPr="00D52634">
              <w:rPr>
                <w:b/>
              </w:rPr>
              <w:t>：</w:t>
            </w:r>
            <w:r w:rsidR="000861C4">
              <w:rPr>
                <w:rFonts w:hint="eastAsia"/>
                <w:b/>
              </w:rPr>
              <w:t xml:space="preserve"> </w:t>
            </w:r>
            <w:r w:rsidRPr="00D52634">
              <w:rPr>
                <w:rFonts w:hint="eastAsia"/>
                <w:b/>
              </w:rPr>
              <w:t xml:space="preserve">Compare </w:t>
            </w:r>
          </w:p>
          <w:p w:rsidR="00C02D6D" w:rsidRPr="00D52634" w:rsidRDefault="008F1AA4" w:rsidP="008F1AA4">
            <w:pPr>
              <w:ind w:firstLineChars="550" w:firstLine="1321"/>
              <w:jc w:val="both"/>
              <w:rPr>
                <w:b/>
              </w:rPr>
            </w:pPr>
            <w:r>
              <w:rPr>
                <w:b/>
              </w:rPr>
              <w:t>~I Am the Biggest Thing in the Ocean</w:t>
            </w:r>
          </w:p>
          <w:p w:rsidR="004B33DE" w:rsidRPr="00795DC2" w:rsidRDefault="004B33DE" w:rsidP="004B33DE">
            <w:pPr>
              <w:pStyle w:val="affffffe"/>
              <w:numPr>
                <w:ilvl w:val="6"/>
                <w:numId w:val="8"/>
              </w:numPr>
              <w:ind w:leftChars="0" w:left="293" w:hanging="284"/>
              <w:jc w:val="both"/>
              <w:rPr>
                <w:sz w:val="24"/>
              </w:rPr>
            </w:pPr>
            <w:r w:rsidRPr="00795DC2">
              <w:rPr>
                <w:rFonts w:hint="eastAsia"/>
                <w:sz w:val="24"/>
              </w:rPr>
              <w:t>Show students the slides with all sea animals and ask:</w:t>
            </w:r>
          </w:p>
          <w:p w:rsidR="004B33DE" w:rsidRDefault="004B33DE" w:rsidP="004B33DE">
            <w:pPr>
              <w:pStyle w:val="affffffe"/>
              <w:numPr>
                <w:ilvl w:val="0"/>
                <w:numId w:val="20"/>
              </w:numPr>
              <w:ind w:leftChars="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dolphin, diver, starfish, stingray, eel, sea horse</w:t>
            </w:r>
            <w:r w:rsidR="000861C4">
              <w:rPr>
                <w:sz w:val="24"/>
              </w:rPr>
              <w:t>…</w:t>
            </w:r>
          </w:p>
          <w:p w:rsidR="000861C4" w:rsidRDefault="000861C4" w:rsidP="000861C4">
            <w:pPr>
              <w:pStyle w:val="affffffe"/>
              <w:ind w:leftChars="0" w:left="773"/>
              <w:jc w:val="both"/>
              <w:rPr>
                <w:sz w:val="24"/>
              </w:rPr>
            </w:pPr>
          </w:p>
          <w:p w:rsidR="000861C4" w:rsidRDefault="000861C4" w:rsidP="000861C4">
            <w:pPr>
              <w:pStyle w:val="affffffe"/>
              <w:ind w:leftChars="0" w:left="773"/>
              <w:jc w:val="both"/>
              <w:rPr>
                <w:sz w:val="24"/>
              </w:rPr>
            </w:pPr>
          </w:p>
          <w:p w:rsidR="000861C4" w:rsidRPr="004B33DE" w:rsidRDefault="000861C4" w:rsidP="000861C4">
            <w:pPr>
              <w:pStyle w:val="affffffe"/>
              <w:ind w:leftChars="0" w:left="773"/>
              <w:jc w:val="both"/>
              <w:rPr>
                <w:sz w:val="24"/>
              </w:rPr>
            </w:pPr>
          </w:p>
          <w:p w:rsidR="008F1AA4" w:rsidRDefault="008F1AA4" w:rsidP="004B33DE">
            <w:pPr>
              <w:pStyle w:val="affffffe"/>
              <w:numPr>
                <w:ilvl w:val="6"/>
                <w:numId w:val="8"/>
              </w:numPr>
              <w:ind w:leftChars="0" w:left="306" w:hanging="306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Read out loud with </w:t>
            </w:r>
            <w:r>
              <w:rPr>
                <w:sz w:val="24"/>
              </w:rPr>
              <w:t xml:space="preserve">“facial and sound” expressions. </w:t>
            </w:r>
          </w:p>
          <w:p w:rsidR="000861C4" w:rsidRDefault="008F1AA4" w:rsidP="008F1AA4">
            <w:pPr>
              <w:pStyle w:val="affffffe"/>
              <w:numPr>
                <w:ilvl w:val="6"/>
                <w:numId w:val="8"/>
              </w:numPr>
              <w:ind w:leftChars="0" w:left="306" w:hanging="306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Go through </w:t>
            </w:r>
            <w:proofErr w:type="gramStart"/>
            <w:r w:rsidR="004B33DE">
              <w:rPr>
                <w:sz w:val="24"/>
              </w:rPr>
              <w:t>“</w:t>
            </w:r>
            <w:r w:rsidR="004B33DE">
              <w:rPr>
                <w:rFonts w:hint="eastAsia"/>
                <w:sz w:val="24"/>
              </w:rPr>
              <w:t xml:space="preserve"> </w:t>
            </w:r>
            <w:r w:rsidR="004B33DE" w:rsidRPr="00795DC2">
              <w:rPr>
                <w:rFonts w:hint="eastAsia"/>
                <w:sz w:val="24"/>
              </w:rPr>
              <w:t>I</w:t>
            </w:r>
            <w:proofErr w:type="gramEnd"/>
            <w:r w:rsidR="004B33DE" w:rsidRPr="00795DC2">
              <w:rPr>
                <w:rFonts w:hint="eastAsia"/>
                <w:sz w:val="24"/>
              </w:rPr>
              <w:t xml:space="preserve"> am the biggest thing in the ocean together.</w:t>
            </w:r>
            <w:r w:rsidR="004B33DE">
              <w:rPr>
                <w:sz w:val="24"/>
              </w:rPr>
              <w:t>”</w:t>
            </w:r>
            <w:r>
              <w:rPr>
                <w:sz w:val="24"/>
              </w:rPr>
              <w:t xml:space="preserve"> </w:t>
            </w:r>
            <w:r w:rsidR="004B33DE">
              <w:rPr>
                <w:sz w:val="24"/>
              </w:rPr>
              <w:t xml:space="preserve">(Story time by Steph) </w:t>
            </w:r>
          </w:p>
          <w:p w:rsidR="004B33DE" w:rsidRDefault="00C8591F" w:rsidP="000861C4">
            <w:pPr>
              <w:rPr>
                <w:rStyle w:val="affa"/>
              </w:rPr>
            </w:pPr>
            <w:hyperlink r:id="rId22" w:history="1">
              <w:r w:rsidR="004B33DE" w:rsidRPr="000861C4">
                <w:rPr>
                  <w:rStyle w:val="affa"/>
                </w:rPr>
                <w:t>https://www.youtube.com/watch?v=a1kN6QxpI6E</w:t>
              </w:r>
            </w:hyperlink>
          </w:p>
          <w:p w:rsidR="000861C4" w:rsidRPr="000861C4" w:rsidRDefault="000861C4" w:rsidP="000861C4"/>
          <w:p w:rsidR="004B33DE" w:rsidRPr="00CB0223" w:rsidRDefault="004B33DE" w:rsidP="004B33DE">
            <w:pPr>
              <w:pStyle w:val="affffffe"/>
              <w:numPr>
                <w:ilvl w:val="6"/>
                <w:numId w:val="8"/>
              </w:numPr>
              <w:ind w:leftChars="0" w:left="293" w:hanging="284"/>
              <w:jc w:val="both"/>
              <w:rPr>
                <w:sz w:val="24"/>
              </w:rPr>
            </w:pPr>
            <w:r w:rsidRPr="00795DC2">
              <w:rPr>
                <w:rFonts w:hint="eastAsia"/>
                <w:sz w:val="24"/>
              </w:rPr>
              <w:t>A</w:t>
            </w:r>
            <w:r w:rsidR="008F1AA4">
              <w:rPr>
                <w:rFonts w:hint="eastAsia"/>
                <w:sz w:val="24"/>
              </w:rPr>
              <w:t>sk questions about the story</w:t>
            </w:r>
            <w:r w:rsidRPr="00795DC2">
              <w:rPr>
                <w:rFonts w:hint="eastAsia"/>
                <w:sz w:val="24"/>
              </w:rPr>
              <w:t>.</w:t>
            </w:r>
          </w:p>
          <w:p w:rsidR="00FB67C3" w:rsidRPr="004B33DE" w:rsidRDefault="00FB67C3" w:rsidP="00A318BF">
            <w:pPr>
              <w:pStyle w:val="affffffe"/>
              <w:ind w:leftChars="0" w:left="293"/>
              <w:rPr>
                <w:sz w:val="24"/>
              </w:rPr>
            </w:pPr>
          </w:p>
          <w:p w:rsidR="00FB67C3" w:rsidRPr="00527A93" w:rsidRDefault="00FB67C3" w:rsidP="00A318BF">
            <w:pPr>
              <w:jc w:val="both"/>
              <w:rPr>
                <w:sz w:val="32"/>
              </w:rPr>
            </w:pPr>
            <w:r w:rsidRPr="00D52634">
              <w:rPr>
                <w:b/>
              </w:rPr>
              <w:t>Post task:</w:t>
            </w:r>
            <w:r w:rsidRPr="00D52634">
              <w:rPr>
                <w:rFonts w:hint="eastAsia"/>
                <w:b/>
              </w:rPr>
              <w:t xml:space="preserve"> </w:t>
            </w:r>
          </w:p>
          <w:p w:rsidR="00C02D6D" w:rsidRPr="00BC0183" w:rsidRDefault="00C02D6D" w:rsidP="00C02D6D">
            <w:pPr>
              <w:jc w:val="both"/>
            </w:pPr>
            <w:r w:rsidRPr="00D52634">
              <w:rPr>
                <w:rFonts w:hint="eastAsia"/>
                <w:b/>
              </w:rPr>
              <w:t>S</w:t>
            </w:r>
            <w:r w:rsidRPr="00D52634">
              <w:rPr>
                <w:b/>
              </w:rPr>
              <w:t>ong</w:t>
            </w:r>
            <w:r w:rsidRPr="00D52634">
              <w:rPr>
                <w:rFonts w:hint="eastAsia"/>
                <w:b/>
              </w:rPr>
              <w:t xml:space="preserve">: </w:t>
            </w:r>
            <w:r>
              <w:rPr>
                <w:rFonts w:hint="eastAsia"/>
                <w:b/>
              </w:rPr>
              <w:t>Down in the blue sea</w:t>
            </w:r>
          </w:p>
          <w:p w:rsidR="00C02D6D" w:rsidRPr="00BC0183" w:rsidRDefault="00C02D6D" w:rsidP="00C02D6D">
            <w:pPr>
              <w:jc w:val="both"/>
            </w:pPr>
            <w:r w:rsidRPr="00D52634">
              <w:rPr>
                <w:rFonts w:hint="eastAsia"/>
                <w:b/>
              </w:rPr>
              <w:t xml:space="preserve"> </w:t>
            </w:r>
            <w:hyperlink r:id="rId23" w:history="1">
              <w:r w:rsidRPr="00340C2A">
                <w:rPr>
                  <w:rStyle w:val="affa"/>
                </w:rPr>
                <w:t>https://www.youtube.com/watch?v=P7-UNYm0P2w</w:t>
              </w:r>
            </w:hyperlink>
          </w:p>
          <w:p w:rsidR="00C02D6D" w:rsidRPr="00D52634" w:rsidRDefault="00C02D6D" w:rsidP="00C02D6D">
            <w:pPr>
              <w:pStyle w:val="affffffe"/>
              <w:numPr>
                <w:ilvl w:val="3"/>
                <w:numId w:val="15"/>
              </w:numPr>
              <w:ind w:leftChars="0" w:left="284" w:hanging="284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Review the sea</w:t>
            </w:r>
            <w:r w:rsidRPr="00D52634">
              <w:rPr>
                <w:rFonts w:hint="eastAsia"/>
                <w:sz w:val="24"/>
              </w:rPr>
              <w:t xml:space="preserve"> animals.</w:t>
            </w:r>
          </w:p>
          <w:p w:rsidR="00C02D6D" w:rsidRPr="0047310C" w:rsidRDefault="00C02D6D" w:rsidP="00C02D6D">
            <w:pPr>
              <w:pStyle w:val="affffffe"/>
              <w:numPr>
                <w:ilvl w:val="3"/>
                <w:numId w:val="15"/>
              </w:numPr>
              <w:ind w:leftChars="0" w:left="284" w:hanging="284"/>
              <w:jc w:val="both"/>
              <w:rPr>
                <w:sz w:val="24"/>
              </w:rPr>
            </w:pPr>
            <w:r w:rsidRPr="00D52634">
              <w:rPr>
                <w:rFonts w:hint="eastAsia"/>
                <w:sz w:val="24"/>
              </w:rPr>
              <w:t>Sing the song and</w:t>
            </w:r>
            <w:r w:rsidR="000861C4">
              <w:rPr>
                <w:sz w:val="24"/>
              </w:rPr>
              <w:t xml:space="preserve"> do sea animal dance together. </w:t>
            </w:r>
          </w:p>
          <w:p w:rsidR="00FB67C3" w:rsidRPr="00527A93" w:rsidRDefault="00FB67C3" w:rsidP="004B33DE">
            <w:pPr>
              <w:pStyle w:val="affffffe"/>
              <w:ind w:leftChars="0" w:left="426"/>
              <w:jc w:val="both"/>
              <w:rPr>
                <w:rFonts w:eastAsia="標楷體"/>
                <w:b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C3" w:rsidRPr="00CC54A0" w:rsidRDefault="00FB67C3" w:rsidP="00A318BF">
            <w:pPr>
              <w:jc w:val="both"/>
              <w:rPr>
                <w:rFonts w:eastAsia="標楷體"/>
                <w:b/>
              </w:rPr>
            </w:pPr>
          </w:p>
          <w:p w:rsidR="00FB67C3" w:rsidRPr="00082E64" w:rsidRDefault="00535688" w:rsidP="00A318BF">
            <w:pPr>
              <w:rPr>
                <w:rFonts w:eastAsia="標楷體"/>
              </w:rPr>
            </w:pPr>
            <w:r>
              <w:rPr>
                <w:rFonts w:eastAsia="標楷體"/>
              </w:rPr>
              <w:t xml:space="preserve"> </w:t>
            </w:r>
          </w:p>
          <w:p w:rsidR="00FB67C3" w:rsidRPr="005E7E73" w:rsidRDefault="00FB67C3" w:rsidP="00A318BF">
            <w:pPr>
              <w:jc w:val="both"/>
              <w:rPr>
                <w:rFonts w:eastAsia="標楷體"/>
              </w:rPr>
            </w:pPr>
          </w:p>
          <w:p w:rsidR="00FB67C3" w:rsidRPr="005E7E73" w:rsidRDefault="00FB67C3" w:rsidP="00A318BF">
            <w:pPr>
              <w:rPr>
                <w:rFonts w:eastAsia="標楷體"/>
              </w:rPr>
            </w:pPr>
            <w:r w:rsidRPr="005E7E73">
              <w:rPr>
                <w:rFonts w:eastAsia="標楷體" w:hint="eastAsia"/>
              </w:rPr>
              <w:t>T: Are they the same?</w:t>
            </w:r>
            <w:r w:rsidR="00E011D0">
              <w:rPr>
                <w:rFonts w:eastAsia="標楷體"/>
              </w:rPr>
              <w:t xml:space="preserve"> Are they different?</w:t>
            </w:r>
            <w:r w:rsidR="000861C4">
              <w:rPr>
                <w:rFonts w:eastAsia="標楷體"/>
              </w:rPr>
              <w:t xml:space="preserve"> </w:t>
            </w:r>
          </w:p>
          <w:p w:rsidR="00FB67C3" w:rsidRPr="005E7E73" w:rsidRDefault="00FB67C3" w:rsidP="00A318BF">
            <w:pPr>
              <w:jc w:val="both"/>
              <w:rPr>
                <w:rFonts w:eastAsia="標楷體"/>
              </w:rPr>
            </w:pPr>
          </w:p>
          <w:p w:rsidR="00FB67C3" w:rsidRDefault="00FB67C3" w:rsidP="00A318BF">
            <w:pPr>
              <w:jc w:val="both"/>
              <w:rPr>
                <w:rFonts w:eastAsia="標楷體"/>
              </w:rPr>
            </w:pPr>
            <w:r w:rsidRPr="005E7E73">
              <w:rPr>
                <w:rFonts w:eastAsia="標楷體" w:hint="eastAsia"/>
              </w:rPr>
              <w:t xml:space="preserve">T: </w:t>
            </w:r>
            <w:r w:rsidR="00AF771F">
              <w:rPr>
                <w:rFonts w:eastAsia="標楷體"/>
              </w:rPr>
              <w:t>Wr</w:t>
            </w:r>
            <w:r w:rsidR="00AF771F">
              <w:rPr>
                <w:rFonts w:eastAsia="標楷體" w:hint="eastAsia"/>
              </w:rPr>
              <w:t>ite down the picture number of</w:t>
            </w:r>
            <w:r w:rsidR="00AF771F">
              <w:rPr>
                <w:rFonts w:eastAsia="標楷體"/>
              </w:rPr>
              <w:t xml:space="preserve"> the “odd” one. </w:t>
            </w:r>
          </w:p>
          <w:p w:rsidR="00AF771F" w:rsidRDefault="00AF771F" w:rsidP="00A318BF">
            <w:pPr>
              <w:jc w:val="both"/>
              <w:rPr>
                <w:rFonts w:eastAsia="標楷體"/>
              </w:rPr>
            </w:pPr>
          </w:p>
          <w:p w:rsidR="00FB67C3" w:rsidRPr="005E7E73" w:rsidRDefault="00FB67C3" w:rsidP="00A318BF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T: Let</w:t>
            </w:r>
            <w:r>
              <w:rPr>
                <w:rFonts w:eastAsia="標楷體"/>
              </w:rPr>
              <w:t>’</w:t>
            </w:r>
            <w:r w:rsidR="00E011D0">
              <w:rPr>
                <w:rFonts w:eastAsia="標楷體" w:hint="eastAsia"/>
              </w:rPr>
              <w:t>s look at</w:t>
            </w:r>
            <w:r>
              <w:rPr>
                <w:rFonts w:eastAsia="標楷體" w:hint="eastAsia"/>
              </w:rPr>
              <w:t xml:space="preserve"> the example. Which one is the odd one?</w:t>
            </w:r>
          </w:p>
          <w:p w:rsidR="008F1AA4" w:rsidRDefault="008F1AA4" w:rsidP="00A318BF">
            <w:pPr>
              <w:rPr>
                <w:rFonts w:eastAsia="標楷體"/>
              </w:rPr>
            </w:pPr>
          </w:p>
          <w:p w:rsidR="00FB67C3" w:rsidRDefault="00FB67C3" w:rsidP="00A318BF">
            <w:pPr>
              <w:rPr>
                <w:rFonts w:eastAsia="標楷體"/>
              </w:rPr>
            </w:pPr>
            <w:r w:rsidRPr="005E7E73">
              <w:rPr>
                <w:rFonts w:eastAsia="標楷體" w:hint="eastAsia"/>
              </w:rPr>
              <w:t xml:space="preserve">T: </w:t>
            </w:r>
            <w:r w:rsidR="00E011D0">
              <w:rPr>
                <w:rFonts w:eastAsia="標楷體"/>
              </w:rPr>
              <w:t xml:space="preserve">Can you tell me why? </w:t>
            </w:r>
          </w:p>
          <w:p w:rsidR="00FB67C3" w:rsidRDefault="00FB67C3" w:rsidP="00A318BF">
            <w:pPr>
              <w:rPr>
                <w:rFonts w:eastAsia="標楷體"/>
              </w:rPr>
            </w:pPr>
          </w:p>
          <w:p w:rsidR="00FB67C3" w:rsidRDefault="00FB67C3" w:rsidP="00A318BF">
            <w:pPr>
              <w:rPr>
                <w:rFonts w:eastAsia="標楷體"/>
              </w:rPr>
            </w:pPr>
          </w:p>
          <w:p w:rsidR="00FB67C3" w:rsidRDefault="00FB67C3" w:rsidP="00A318BF">
            <w:pPr>
              <w:rPr>
                <w:rFonts w:eastAsia="標楷體"/>
              </w:rPr>
            </w:pPr>
          </w:p>
          <w:p w:rsidR="00FB67C3" w:rsidRDefault="00FB67C3" w:rsidP="00A318BF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T: </w:t>
            </w:r>
            <w:r w:rsidR="000861C4">
              <w:rPr>
                <w:rFonts w:eastAsia="標楷體"/>
              </w:rPr>
              <w:t>Now, we are going down into the ocean and find out “Who is the Biggest thing in the ocean.”</w:t>
            </w:r>
          </w:p>
          <w:p w:rsidR="000861C4" w:rsidRDefault="000861C4" w:rsidP="00A318BF">
            <w:pPr>
              <w:rPr>
                <w:rFonts w:eastAsia="標楷體"/>
                <w:b/>
              </w:rPr>
            </w:pPr>
          </w:p>
          <w:p w:rsidR="000861C4" w:rsidRDefault="000861C4" w:rsidP="00A318BF">
            <w:pPr>
              <w:rPr>
                <w:rFonts w:eastAsia="標楷體"/>
                <w:b/>
              </w:rPr>
            </w:pPr>
          </w:p>
          <w:p w:rsidR="00FB67C3" w:rsidRDefault="000861C4" w:rsidP="000861C4">
            <w:pPr>
              <w:rPr>
                <w:rFonts w:eastAsia="標楷體"/>
              </w:rPr>
            </w:pPr>
            <w:proofErr w:type="gramStart"/>
            <w:r w:rsidRPr="000861C4">
              <w:rPr>
                <w:rFonts w:eastAsia="標楷體"/>
              </w:rPr>
              <w:t>T:C</w:t>
            </w:r>
            <w:r>
              <w:rPr>
                <w:rFonts w:eastAsia="標楷體" w:hint="eastAsia"/>
              </w:rPr>
              <w:t>an</w:t>
            </w:r>
            <w:proofErr w:type="gramEnd"/>
            <w:r>
              <w:rPr>
                <w:rFonts w:eastAsia="標楷體" w:hint="eastAsia"/>
              </w:rPr>
              <w:t xml:space="preserve"> anyone tell me who</w:t>
            </w:r>
            <w:r w:rsidRPr="000861C4">
              <w:rPr>
                <w:rFonts w:eastAsia="標楷體" w:hint="eastAsia"/>
              </w:rPr>
              <w:t xml:space="preserve"> the biggest thing in </w:t>
            </w:r>
            <w:r w:rsidRPr="000861C4">
              <w:rPr>
                <w:rFonts w:eastAsia="標楷體"/>
              </w:rPr>
              <w:t>the ocean</w:t>
            </w:r>
            <w:r>
              <w:rPr>
                <w:rFonts w:eastAsia="標楷體"/>
              </w:rPr>
              <w:t xml:space="preserve"> is~</w:t>
            </w:r>
            <w:r w:rsidRPr="000861C4">
              <w:rPr>
                <w:rFonts w:eastAsia="標楷體"/>
              </w:rPr>
              <w:t>?</w:t>
            </w:r>
          </w:p>
          <w:p w:rsidR="000861C4" w:rsidRDefault="000861C4" w:rsidP="000861C4">
            <w:pPr>
              <w:rPr>
                <w:rFonts w:eastAsia="標楷體"/>
              </w:rPr>
            </w:pPr>
          </w:p>
          <w:p w:rsidR="000861C4" w:rsidRDefault="000861C4" w:rsidP="000861C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T: What sea animals do you see? </w:t>
            </w:r>
            <w:r w:rsidR="003B45EA">
              <w:rPr>
                <w:rFonts w:eastAsia="標楷體"/>
              </w:rPr>
              <w:t>….</w:t>
            </w:r>
          </w:p>
          <w:p w:rsidR="003B45EA" w:rsidRDefault="003B45EA" w:rsidP="000861C4">
            <w:pPr>
              <w:rPr>
                <w:rFonts w:eastAsia="標楷體"/>
              </w:rPr>
            </w:pPr>
          </w:p>
          <w:p w:rsidR="003B45EA" w:rsidRDefault="003B45EA" w:rsidP="000861C4">
            <w:pPr>
              <w:rPr>
                <w:rFonts w:eastAsia="標楷體"/>
              </w:rPr>
            </w:pPr>
          </w:p>
          <w:p w:rsidR="003B45EA" w:rsidRPr="000861C4" w:rsidRDefault="003B45EA" w:rsidP="000861C4">
            <w:pPr>
              <w:rPr>
                <w:rFonts w:eastAsia="標楷體"/>
              </w:rPr>
            </w:pPr>
            <w:r>
              <w:rPr>
                <w:rFonts w:eastAsia="標楷體"/>
              </w:rPr>
              <w:t xml:space="preserve">T: Alright, 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67C3" w:rsidRPr="00CC54A0" w:rsidRDefault="00FB67C3" w:rsidP="00A318BF">
            <w:pPr>
              <w:jc w:val="both"/>
              <w:rPr>
                <w:rFonts w:eastAsia="標楷體"/>
                <w:b/>
              </w:rPr>
            </w:pPr>
          </w:p>
          <w:p w:rsidR="00FB67C3" w:rsidRDefault="00FB67C3" w:rsidP="00A318BF">
            <w:pPr>
              <w:jc w:val="both"/>
              <w:rPr>
                <w:rFonts w:eastAsia="標楷體"/>
                <w:b/>
              </w:rPr>
            </w:pPr>
            <w:proofErr w:type="spellStart"/>
            <w:r>
              <w:rPr>
                <w:rFonts w:eastAsia="標楷體" w:hint="eastAsia"/>
                <w:b/>
              </w:rPr>
              <w:t>S</w:t>
            </w:r>
            <w:r w:rsidR="00E011D0">
              <w:rPr>
                <w:rFonts w:eastAsia="標楷體"/>
                <w:b/>
              </w:rPr>
              <w:t>s</w:t>
            </w:r>
            <w:proofErr w:type="spellEnd"/>
            <w:r>
              <w:rPr>
                <w:rFonts w:eastAsia="標楷體" w:hint="eastAsia"/>
                <w:b/>
              </w:rPr>
              <w:t>: Yes!</w:t>
            </w:r>
          </w:p>
          <w:p w:rsidR="00FB67C3" w:rsidRDefault="00FB67C3" w:rsidP="00A318BF">
            <w:pPr>
              <w:jc w:val="both"/>
              <w:rPr>
                <w:rFonts w:eastAsia="標楷體"/>
                <w:b/>
              </w:rPr>
            </w:pPr>
          </w:p>
          <w:p w:rsidR="00FB67C3" w:rsidRDefault="00FB67C3" w:rsidP="00A318BF">
            <w:pPr>
              <w:jc w:val="both"/>
              <w:rPr>
                <w:rFonts w:eastAsia="標楷體"/>
                <w:b/>
              </w:rPr>
            </w:pPr>
          </w:p>
          <w:p w:rsidR="00FB67C3" w:rsidRDefault="00FB67C3" w:rsidP="00A318BF">
            <w:pPr>
              <w:jc w:val="both"/>
              <w:rPr>
                <w:rFonts w:eastAsia="標楷體"/>
                <w:b/>
              </w:rPr>
            </w:pPr>
          </w:p>
          <w:p w:rsidR="00FB67C3" w:rsidRPr="00CC54A0" w:rsidRDefault="00FB67C3" w:rsidP="00A318BF">
            <w:pPr>
              <w:jc w:val="both"/>
              <w:rPr>
                <w:rFonts w:eastAsia="標楷體"/>
                <w:b/>
              </w:rPr>
            </w:pPr>
            <w:proofErr w:type="spellStart"/>
            <w:r>
              <w:rPr>
                <w:rFonts w:eastAsia="標楷體" w:hint="eastAsia"/>
                <w:b/>
              </w:rPr>
              <w:t>S</w:t>
            </w:r>
            <w:r w:rsidR="00E011D0">
              <w:rPr>
                <w:rFonts w:eastAsia="標楷體"/>
                <w:b/>
              </w:rPr>
              <w:t>s</w:t>
            </w:r>
            <w:proofErr w:type="spellEnd"/>
            <w:r>
              <w:rPr>
                <w:rFonts w:eastAsia="標楷體" w:hint="eastAsia"/>
                <w:b/>
              </w:rPr>
              <w:t>: Yes. / No.</w:t>
            </w:r>
          </w:p>
          <w:p w:rsidR="00FB67C3" w:rsidRDefault="00FB67C3" w:rsidP="00A318BF">
            <w:pPr>
              <w:jc w:val="both"/>
              <w:rPr>
                <w:rFonts w:eastAsia="標楷體"/>
                <w:b/>
              </w:rPr>
            </w:pPr>
          </w:p>
          <w:p w:rsidR="00FB67C3" w:rsidRPr="005E7E73" w:rsidRDefault="00FB67C3" w:rsidP="00A318BF">
            <w:pPr>
              <w:jc w:val="both"/>
              <w:rPr>
                <w:rFonts w:eastAsia="標楷體"/>
              </w:rPr>
            </w:pPr>
          </w:p>
          <w:p w:rsidR="00FB67C3" w:rsidRPr="005E7E73" w:rsidRDefault="00FB67C3" w:rsidP="00A318BF">
            <w:pPr>
              <w:jc w:val="both"/>
              <w:rPr>
                <w:rFonts w:eastAsia="標楷體"/>
              </w:rPr>
            </w:pPr>
          </w:p>
          <w:p w:rsidR="00FB67C3" w:rsidRDefault="00FB67C3" w:rsidP="00A318BF">
            <w:pPr>
              <w:jc w:val="both"/>
              <w:rPr>
                <w:rFonts w:eastAsia="標楷體"/>
              </w:rPr>
            </w:pPr>
            <w:proofErr w:type="spellStart"/>
            <w:r w:rsidRPr="005E7E73">
              <w:rPr>
                <w:rFonts w:eastAsia="標楷體" w:hint="eastAsia"/>
              </w:rPr>
              <w:t>S</w:t>
            </w:r>
            <w:r w:rsidR="00E011D0">
              <w:rPr>
                <w:rFonts w:eastAsia="標楷體"/>
              </w:rPr>
              <w:t>s</w:t>
            </w:r>
            <w:proofErr w:type="spellEnd"/>
            <w:r w:rsidRPr="005E7E73">
              <w:rPr>
                <w:rFonts w:eastAsia="標楷體" w:hint="eastAsia"/>
              </w:rPr>
              <w:t>: Okay!</w:t>
            </w:r>
          </w:p>
          <w:p w:rsidR="00FB67C3" w:rsidRDefault="00FB67C3" w:rsidP="00A318BF">
            <w:pPr>
              <w:jc w:val="both"/>
              <w:rPr>
                <w:rFonts w:eastAsia="標楷體"/>
              </w:rPr>
            </w:pPr>
          </w:p>
          <w:p w:rsidR="00FB67C3" w:rsidRDefault="00FB67C3" w:rsidP="00A318BF">
            <w:pPr>
              <w:jc w:val="both"/>
              <w:rPr>
                <w:rFonts w:eastAsia="標楷體"/>
              </w:rPr>
            </w:pPr>
            <w:proofErr w:type="spellStart"/>
            <w:r>
              <w:rPr>
                <w:rFonts w:eastAsia="標楷體" w:hint="eastAsia"/>
              </w:rPr>
              <w:t>S</w:t>
            </w:r>
            <w:r w:rsidR="00E011D0">
              <w:rPr>
                <w:rFonts w:eastAsia="標楷體"/>
              </w:rPr>
              <w:t>s</w:t>
            </w:r>
            <w:proofErr w:type="spellEnd"/>
            <w:r>
              <w:rPr>
                <w:rFonts w:eastAsia="標楷體" w:hint="eastAsia"/>
              </w:rPr>
              <w:t>:</w:t>
            </w:r>
            <w:r w:rsidR="00E011D0">
              <w:rPr>
                <w:rFonts w:eastAsia="標楷體"/>
              </w:rPr>
              <w:t xml:space="preserve"> Picture No.3</w:t>
            </w:r>
            <w:r w:rsidR="00E011D0">
              <w:rPr>
                <w:rFonts w:eastAsia="標楷體" w:hint="eastAsia"/>
                <w:u w:val="single"/>
              </w:rPr>
              <w:t>.</w:t>
            </w:r>
          </w:p>
          <w:p w:rsidR="00E011D0" w:rsidRDefault="00E011D0" w:rsidP="00A318BF">
            <w:pPr>
              <w:rPr>
                <w:rFonts w:eastAsia="標楷體"/>
              </w:rPr>
            </w:pPr>
          </w:p>
          <w:p w:rsidR="00E011D0" w:rsidRDefault="00E011D0" w:rsidP="00A318BF">
            <w:pPr>
              <w:rPr>
                <w:rFonts w:eastAsia="標楷體"/>
              </w:rPr>
            </w:pPr>
          </w:p>
          <w:p w:rsidR="008F1AA4" w:rsidRDefault="008F1AA4" w:rsidP="00A318BF">
            <w:pPr>
              <w:rPr>
                <w:rFonts w:eastAsia="標楷體"/>
              </w:rPr>
            </w:pPr>
          </w:p>
          <w:p w:rsidR="00FB67C3" w:rsidRDefault="00E011D0" w:rsidP="00A318BF">
            <w:pPr>
              <w:rPr>
                <w:rFonts w:eastAsia="標楷體"/>
              </w:rPr>
            </w:pPr>
            <w:proofErr w:type="spellStart"/>
            <w:r>
              <w:rPr>
                <w:rFonts w:eastAsia="標楷體"/>
              </w:rPr>
              <w:t>Ss</w:t>
            </w:r>
            <w:proofErr w:type="spellEnd"/>
            <w:r>
              <w:rPr>
                <w:rFonts w:eastAsia="標楷體"/>
              </w:rPr>
              <w:t>:(Because) (C</w:t>
            </w:r>
            <w:r w:rsidR="00FB67C3">
              <w:rPr>
                <w:rFonts w:eastAsia="標楷體" w:hint="eastAsia"/>
              </w:rPr>
              <w:t>ats</w:t>
            </w:r>
            <w:r>
              <w:rPr>
                <w:rFonts w:eastAsia="標楷體" w:hint="eastAsia"/>
              </w:rPr>
              <w:t xml:space="preserve"> and zebras are land animals</w:t>
            </w:r>
            <w:r>
              <w:rPr>
                <w:rFonts w:eastAsia="標楷體" w:hint="eastAsia"/>
              </w:rPr>
              <w:t>；</w:t>
            </w:r>
            <w:r w:rsidR="00FB67C3">
              <w:rPr>
                <w:rFonts w:eastAsia="標楷體" w:hint="eastAsia"/>
              </w:rPr>
              <w:t xml:space="preserve">stingrays are water </w:t>
            </w:r>
            <w:r>
              <w:rPr>
                <w:rFonts w:eastAsia="標楷體"/>
              </w:rPr>
              <w:t xml:space="preserve">(sea) </w:t>
            </w:r>
            <w:r w:rsidR="00FB67C3">
              <w:rPr>
                <w:rFonts w:eastAsia="標楷體" w:hint="eastAsia"/>
              </w:rPr>
              <w:t>animals</w:t>
            </w:r>
            <w:r w:rsidR="00FB67C3" w:rsidRPr="005E7E73">
              <w:rPr>
                <w:rFonts w:eastAsia="標楷體" w:hint="eastAsia"/>
              </w:rPr>
              <w:t>.</w:t>
            </w:r>
          </w:p>
          <w:p w:rsidR="00FB67C3" w:rsidRDefault="00FB67C3" w:rsidP="00A318BF">
            <w:pPr>
              <w:jc w:val="both"/>
              <w:rPr>
                <w:rFonts w:eastAsia="標楷體"/>
              </w:rPr>
            </w:pPr>
          </w:p>
          <w:p w:rsidR="00FB67C3" w:rsidRDefault="00FB67C3" w:rsidP="00A318BF">
            <w:pPr>
              <w:rPr>
                <w:rFonts w:eastAsia="標楷體"/>
              </w:rPr>
            </w:pPr>
          </w:p>
          <w:p w:rsidR="00FB67C3" w:rsidRDefault="00FB67C3" w:rsidP="00A318BF">
            <w:pPr>
              <w:rPr>
                <w:rFonts w:eastAsia="標楷體"/>
              </w:rPr>
            </w:pPr>
          </w:p>
          <w:p w:rsidR="00FB67C3" w:rsidRDefault="00FB67C3" w:rsidP="00A318BF">
            <w:pPr>
              <w:rPr>
                <w:rFonts w:eastAsia="標楷體"/>
              </w:rPr>
            </w:pPr>
          </w:p>
          <w:p w:rsidR="00FB67C3" w:rsidRDefault="00FB67C3" w:rsidP="00A318BF">
            <w:pPr>
              <w:rPr>
                <w:rFonts w:eastAsia="標楷體"/>
              </w:rPr>
            </w:pPr>
          </w:p>
          <w:p w:rsidR="00FB67C3" w:rsidRDefault="00FB67C3" w:rsidP="00A318BF">
            <w:pPr>
              <w:rPr>
                <w:rFonts w:eastAsia="標楷體"/>
              </w:rPr>
            </w:pPr>
          </w:p>
          <w:p w:rsidR="00FB67C3" w:rsidRDefault="00FB67C3" w:rsidP="00A318BF">
            <w:pPr>
              <w:rPr>
                <w:rFonts w:eastAsia="標楷體"/>
              </w:rPr>
            </w:pPr>
          </w:p>
          <w:p w:rsidR="00FB67C3" w:rsidRDefault="003B45EA" w:rsidP="00A318BF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S.s: (</w:t>
            </w:r>
            <w:r>
              <w:rPr>
                <w:rFonts w:eastAsia="標楷體"/>
              </w:rPr>
              <w:t>any possible answers.</w:t>
            </w:r>
            <w:r>
              <w:rPr>
                <w:rFonts w:eastAsia="標楷體" w:hint="eastAsia"/>
              </w:rPr>
              <w:t>)</w:t>
            </w:r>
          </w:p>
          <w:p w:rsidR="00FB67C3" w:rsidRDefault="00FB67C3" w:rsidP="00A318BF">
            <w:pPr>
              <w:rPr>
                <w:rFonts w:eastAsia="標楷體"/>
              </w:rPr>
            </w:pPr>
          </w:p>
          <w:p w:rsidR="00FB67C3" w:rsidRDefault="00FB67C3" w:rsidP="00A318BF">
            <w:pPr>
              <w:rPr>
                <w:rFonts w:eastAsia="標楷體"/>
              </w:rPr>
            </w:pPr>
          </w:p>
          <w:p w:rsidR="003B45EA" w:rsidRDefault="003B45EA" w:rsidP="00A318BF">
            <w:pPr>
              <w:rPr>
                <w:rFonts w:eastAsia="標楷體"/>
              </w:rPr>
            </w:pPr>
          </w:p>
          <w:p w:rsidR="003B45EA" w:rsidRPr="003B45EA" w:rsidRDefault="003B45EA" w:rsidP="00A318BF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S.</w:t>
            </w:r>
            <w:r>
              <w:rPr>
                <w:rFonts w:eastAsia="標楷體"/>
              </w:rPr>
              <w:t>s: (</w:t>
            </w:r>
            <w:r w:rsidRPr="003B45EA">
              <w:rPr>
                <w:rFonts w:eastAsia="標楷體" w:hint="eastAsia"/>
              </w:rPr>
              <w:t>dolphin, diver, starfish, stingray, eel, sea horse</w:t>
            </w:r>
            <w:r>
              <w:rPr>
                <w:rFonts w:eastAsia="標楷體"/>
              </w:rPr>
              <w:t>…etc.)</w:t>
            </w:r>
          </w:p>
        </w:tc>
      </w:tr>
      <w:tr w:rsidR="00FB67C3" w:rsidRPr="00CC54A0" w:rsidTr="00A318BF">
        <w:trPr>
          <w:trHeight w:val="2117"/>
          <w:jc w:val="center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7C3" w:rsidRPr="00CC54A0" w:rsidRDefault="00FB67C3" w:rsidP="00A318BF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lastRenderedPageBreak/>
              <w:t>評量方式</w:t>
            </w:r>
          </w:p>
          <w:p w:rsidR="00FB67C3" w:rsidRPr="00CC54A0" w:rsidRDefault="00FB67C3" w:rsidP="00A318BF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(</w:t>
            </w:r>
            <w:r w:rsidRPr="00CC54A0">
              <w:rPr>
                <w:rFonts w:eastAsia="標楷體"/>
                <w:b/>
              </w:rPr>
              <w:t>評量內容與策略</w:t>
            </w:r>
            <w:r w:rsidRPr="00CC54A0">
              <w:rPr>
                <w:rFonts w:eastAsia="標楷體"/>
                <w:b/>
              </w:rPr>
              <w:t>)</w:t>
            </w:r>
          </w:p>
        </w:tc>
        <w:tc>
          <w:tcPr>
            <w:tcW w:w="4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67C3" w:rsidRPr="00092927" w:rsidRDefault="00136752" w:rsidP="00A318B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藉由多方提問</w:t>
            </w:r>
            <w:r w:rsidR="00FB67C3" w:rsidRPr="00092927">
              <w:rPr>
                <w:rFonts w:ascii="標楷體" w:eastAsia="標楷體" w:hAnsi="標楷體" w:cs="新細明體" w:hint="eastAsia"/>
                <w:color w:val="000000"/>
              </w:rPr>
              <w:t>，確認學生</w:t>
            </w:r>
            <w:r>
              <w:rPr>
                <w:rFonts w:ascii="標楷體" w:eastAsia="標楷體" w:hAnsi="標楷體" w:cs="新細明體" w:hint="eastAsia"/>
                <w:color w:val="000000"/>
              </w:rPr>
              <w:t>對</w:t>
            </w:r>
            <w:r w:rsidR="00FB67C3" w:rsidRPr="00092927">
              <w:rPr>
                <w:rFonts w:ascii="標楷體" w:eastAsia="標楷體" w:hAnsi="標楷體" w:cs="新細明體" w:hint="eastAsia"/>
                <w:color w:val="000000"/>
              </w:rPr>
              <w:t>動物</w:t>
            </w:r>
            <w:r w:rsidR="00092927" w:rsidRPr="00092927">
              <w:rPr>
                <w:rFonts w:ascii="標楷體" w:eastAsia="標楷體" w:hAnsi="標楷體" w:hint="eastAsia"/>
                <w:color w:val="000000"/>
              </w:rPr>
              <w:t>特性</w:t>
            </w:r>
            <w:r>
              <w:rPr>
                <w:rFonts w:ascii="標楷體" w:eastAsia="標楷體" w:hAnsi="標楷體" w:hint="eastAsia"/>
                <w:color w:val="000000"/>
              </w:rPr>
              <w:t>的認知</w:t>
            </w:r>
            <w:r w:rsidR="00FB67C3" w:rsidRPr="00092927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FB67C3" w:rsidRPr="00092927" w:rsidRDefault="00092927" w:rsidP="00A318B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</w:rPr>
            </w:pPr>
            <w:r w:rsidRPr="00092927">
              <w:rPr>
                <w:rFonts w:ascii="標楷體" w:eastAsia="標楷體" w:hAnsi="標楷體" w:hint="eastAsia"/>
                <w:color w:val="000000"/>
              </w:rPr>
              <w:t>透過學生給予的答案，審視學生的理解</w:t>
            </w:r>
            <w:r w:rsidR="00FB67C3" w:rsidRPr="00092927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FB67C3" w:rsidRPr="00092927" w:rsidRDefault="00136752" w:rsidP="00A318B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活動間的課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室</w:t>
            </w:r>
            <w:r w:rsidR="00FB67C3" w:rsidRPr="00092927">
              <w:rPr>
                <w:rFonts w:ascii="標楷體" w:eastAsia="標楷體" w:hAnsi="標楷體" w:cs="新細明體" w:hint="eastAsia"/>
                <w:color w:val="000000"/>
              </w:rPr>
              <w:t>觀察，</w:t>
            </w:r>
            <w:r>
              <w:rPr>
                <w:rFonts w:ascii="標楷體" w:eastAsia="標楷體" w:hAnsi="標楷體" w:cs="新細明體" w:hint="eastAsia"/>
                <w:color w:val="000000"/>
              </w:rPr>
              <w:t>檢視</w:t>
            </w:r>
            <w:r w:rsidR="00FB67C3" w:rsidRPr="00092927">
              <w:rPr>
                <w:rFonts w:ascii="標楷體" w:eastAsia="標楷體" w:hAnsi="標楷體" w:cs="新細明體" w:hint="eastAsia"/>
                <w:color w:val="000000"/>
              </w:rPr>
              <w:t>學生是否達到學習目標</w:t>
            </w:r>
            <w:r w:rsidR="00FB67C3" w:rsidRPr="00092927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FB67C3" w:rsidRPr="00D20710" w:rsidRDefault="00FB67C3" w:rsidP="001367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</w:p>
        </w:tc>
      </w:tr>
    </w:tbl>
    <w:p w:rsidR="00FB67C3" w:rsidRPr="00FB67C3" w:rsidRDefault="00FB67C3" w:rsidP="00CC54A0">
      <w:pPr>
        <w:rPr>
          <w:rFonts w:eastAsia="標楷體"/>
        </w:rPr>
      </w:pPr>
    </w:p>
    <w:p w:rsidR="00FB67C3" w:rsidRPr="00CC54A0" w:rsidRDefault="00FB67C3" w:rsidP="00CC54A0">
      <w:pPr>
        <w:rPr>
          <w:rFonts w:eastAsia="標楷體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01"/>
        <w:gridCol w:w="4535"/>
        <w:gridCol w:w="2250"/>
        <w:gridCol w:w="2250"/>
      </w:tblGrid>
      <w:tr w:rsidR="00934D7F" w:rsidRPr="00CC54A0" w:rsidTr="00C728E8">
        <w:trPr>
          <w:trHeight w:val="680"/>
          <w:jc w:val="center"/>
        </w:trPr>
        <w:tc>
          <w:tcPr>
            <w:tcW w:w="2844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D7F" w:rsidRPr="00CC54A0" w:rsidRDefault="00934D7F" w:rsidP="00D52634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教學活動內容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D7F" w:rsidRPr="00CC54A0" w:rsidRDefault="00934D7F" w:rsidP="00D52634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 xml:space="preserve">Teacher’s </w:t>
            </w:r>
          </w:p>
          <w:p w:rsidR="00934D7F" w:rsidRPr="00CC54A0" w:rsidRDefault="00934D7F" w:rsidP="00D52634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words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D7F" w:rsidRPr="00CC54A0" w:rsidRDefault="00934D7F" w:rsidP="00D52634">
            <w:pPr>
              <w:widowControl/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 xml:space="preserve">Students’ </w:t>
            </w:r>
          </w:p>
          <w:p w:rsidR="00934D7F" w:rsidRPr="00CC54A0" w:rsidRDefault="00934D7F" w:rsidP="00D52634">
            <w:pPr>
              <w:widowControl/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words</w:t>
            </w:r>
          </w:p>
        </w:tc>
      </w:tr>
      <w:tr w:rsidR="00934D7F" w:rsidRPr="00CC54A0" w:rsidTr="00542C77">
        <w:trPr>
          <w:trHeight w:val="6943"/>
          <w:jc w:val="center"/>
        </w:trPr>
        <w:tc>
          <w:tcPr>
            <w:tcW w:w="28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D7F" w:rsidRPr="00CC54A0" w:rsidRDefault="00934D7F" w:rsidP="00D52634">
            <w:pPr>
              <w:jc w:val="both"/>
              <w:rPr>
                <w:rFonts w:eastAsia="標楷體"/>
                <w:b/>
              </w:rPr>
            </w:pPr>
            <w:proofErr w:type="gramStart"/>
            <w:r w:rsidRPr="00CC54A0">
              <w:rPr>
                <w:rFonts w:eastAsia="標楷體"/>
                <w:b/>
              </w:rPr>
              <w:t>【</w:t>
            </w:r>
            <w:proofErr w:type="gramEnd"/>
            <w:r w:rsidRPr="00CC54A0">
              <w:rPr>
                <w:rFonts w:eastAsia="標楷體"/>
                <w:b/>
              </w:rPr>
              <w:t>第</w:t>
            </w:r>
            <w:r w:rsidR="003C2834">
              <w:rPr>
                <w:rFonts w:eastAsia="標楷體" w:hint="eastAsia"/>
                <w:b/>
              </w:rPr>
              <w:t>三</w:t>
            </w:r>
            <w:r w:rsidRPr="00CC54A0">
              <w:rPr>
                <w:rFonts w:eastAsia="標楷體"/>
                <w:b/>
              </w:rPr>
              <w:t>節</w:t>
            </w:r>
            <w:r w:rsidRPr="00CC54A0">
              <w:rPr>
                <w:rFonts w:eastAsia="標楷體"/>
                <w:b/>
              </w:rPr>
              <w:t>/</w:t>
            </w:r>
            <w:r w:rsidRPr="00CC54A0">
              <w:rPr>
                <w:rFonts w:eastAsia="標楷體"/>
                <w:b/>
              </w:rPr>
              <w:t>單元名稱：</w:t>
            </w:r>
            <w:r w:rsidR="00962DA1">
              <w:rPr>
                <w:rFonts w:eastAsia="標楷體" w:hint="eastAsia"/>
                <w:b/>
              </w:rPr>
              <w:t xml:space="preserve">Big </w:t>
            </w:r>
            <w:proofErr w:type="gramStart"/>
            <w:r w:rsidR="00962DA1">
              <w:rPr>
                <w:rFonts w:eastAsia="標楷體"/>
                <w:b/>
              </w:rPr>
              <w:t>–</w:t>
            </w:r>
            <w:proofErr w:type="gramEnd"/>
            <w:r w:rsidR="00962DA1">
              <w:rPr>
                <w:rFonts w:eastAsia="標楷體" w:hint="eastAsia"/>
                <w:b/>
              </w:rPr>
              <w:t xml:space="preserve"> Bigger </w:t>
            </w:r>
            <w:proofErr w:type="gramStart"/>
            <w:r w:rsidR="00962DA1">
              <w:rPr>
                <w:rFonts w:eastAsia="標楷體"/>
                <w:b/>
              </w:rPr>
              <w:t>–</w:t>
            </w:r>
            <w:proofErr w:type="gramEnd"/>
            <w:r w:rsidR="00962DA1">
              <w:rPr>
                <w:rFonts w:eastAsia="標楷體" w:hint="eastAsia"/>
                <w:b/>
              </w:rPr>
              <w:t xml:space="preserve"> The Biggest</w:t>
            </w:r>
            <w:proofErr w:type="gramStart"/>
            <w:r w:rsidRPr="00CC54A0">
              <w:rPr>
                <w:rFonts w:eastAsia="標楷體"/>
                <w:b/>
              </w:rPr>
              <w:t>】</w:t>
            </w:r>
            <w:proofErr w:type="gramEnd"/>
          </w:p>
          <w:p w:rsidR="00BA434E" w:rsidRPr="003C2834" w:rsidRDefault="00795DC2" w:rsidP="003C2834">
            <w:pPr>
              <w:jc w:val="both"/>
              <w:rPr>
                <w:b/>
              </w:rPr>
            </w:pPr>
            <w:r>
              <w:rPr>
                <w:b/>
              </w:rPr>
              <w:t>Pre-task :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 w:rsidR="00BA434E" w:rsidRPr="00BA434E">
              <w:rPr>
                <w:rFonts w:ascii="標楷體" w:eastAsia="標楷體" w:hAnsi="標楷體" w:hint="eastAsia"/>
              </w:rPr>
              <w:t>樂唱引動機</w:t>
            </w:r>
            <w:proofErr w:type="gramEnd"/>
          </w:p>
          <w:p w:rsidR="003C2834" w:rsidRDefault="003C2834" w:rsidP="003C2834">
            <w:pPr>
              <w:pStyle w:val="affffffe"/>
              <w:numPr>
                <w:ilvl w:val="3"/>
                <w:numId w:val="25"/>
              </w:numPr>
              <w:ind w:leftChars="0" w:left="293" w:hanging="284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Sing the Song </w:t>
            </w:r>
            <w:r w:rsidR="00BA434E">
              <w:rPr>
                <w:sz w:val="24"/>
              </w:rPr>
              <w:t>“Big, bigger, biggest” (to 1’15</w:t>
            </w:r>
            <w:r>
              <w:rPr>
                <w:sz w:val="24"/>
              </w:rPr>
              <w:t>’’)</w:t>
            </w:r>
          </w:p>
          <w:p w:rsidR="00467D4B" w:rsidRDefault="00C8591F" w:rsidP="00467D4B">
            <w:pPr>
              <w:pStyle w:val="affffffe"/>
              <w:ind w:leftChars="0" w:left="293"/>
              <w:jc w:val="both"/>
              <w:rPr>
                <w:sz w:val="24"/>
              </w:rPr>
            </w:pPr>
            <w:hyperlink r:id="rId24" w:history="1">
              <w:r w:rsidR="00467D4B" w:rsidRPr="00BB6A6F">
                <w:rPr>
                  <w:rStyle w:val="affa"/>
                  <w:rFonts w:hint="eastAsia"/>
                  <w:sz w:val="24"/>
                </w:rPr>
                <w:t>h</w:t>
              </w:r>
              <w:r w:rsidR="00467D4B" w:rsidRPr="00BB6A6F">
                <w:rPr>
                  <w:rStyle w:val="affa"/>
                  <w:sz w:val="24"/>
                </w:rPr>
                <w:t>ttps://www.youtube.com/watch?v=P7-UNYm0P2w&amp;t=50s</w:t>
              </w:r>
            </w:hyperlink>
          </w:p>
          <w:p w:rsidR="00467D4B" w:rsidRPr="00467D4B" w:rsidRDefault="00467D4B" w:rsidP="00467D4B">
            <w:pPr>
              <w:pStyle w:val="affffffe"/>
              <w:ind w:leftChars="0" w:left="293"/>
              <w:jc w:val="both"/>
              <w:rPr>
                <w:sz w:val="24"/>
              </w:rPr>
            </w:pPr>
          </w:p>
          <w:p w:rsidR="004B33DE" w:rsidRPr="00BA434E" w:rsidRDefault="004B33DE" w:rsidP="00EA586B">
            <w:pPr>
              <w:pStyle w:val="affffffe"/>
              <w:numPr>
                <w:ilvl w:val="3"/>
                <w:numId w:val="25"/>
              </w:numPr>
              <w:ind w:leftChars="0" w:left="293" w:hanging="284"/>
              <w:jc w:val="both"/>
              <w:rPr>
                <w:sz w:val="24"/>
              </w:rPr>
            </w:pPr>
            <w:r w:rsidRPr="00BA434E">
              <w:rPr>
                <w:sz w:val="24"/>
              </w:rPr>
              <w:t xml:space="preserve">Sing </w:t>
            </w:r>
            <w:r w:rsidR="003C2834" w:rsidRPr="00BA434E">
              <w:rPr>
                <w:sz w:val="24"/>
              </w:rPr>
              <w:t>“</w:t>
            </w:r>
            <w:r w:rsidRPr="00BA434E">
              <w:rPr>
                <w:sz w:val="24"/>
              </w:rPr>
              <w:t>I’m the Biggest thing in the Ocean</w:t>
            </w:r>
            <w:r w:rsidR="003C2834" w:rsidRPr="00BA434E">
              <w:rPr>
                <w:sz w:val="24"/>
              </w:rPr>
              <w:t>”</w:t>
            </w:r>
          </w:p>
          <w:p w:rsidR="004B33DE" w:rsidRDefault="00C8591F" w:rsidP="004B33DE">
            <w:pPr>
              <w:jc w:val="both"/>
            </w:pPr>
            <w:hyperlink r:id="rId25" w:history="1">
              <w:r w:rsidR="00751761" w:rsidRPr="002814AA">
                <w:rPr>
                  <w:rStyle w:val="affa"/>
                </w:rPr>
                <w:t>https://www.youtube.com/watch?v=BLe6DQi-YZI</w:t>
              </w:r>
            </w:hyperlink>
          </w:p>
          <w:p w:rsidR="00795DC2" w:rsidRPr="00795DC2" w:rsidRDefault="00795DC2" w:rsidP="00751761">
            <w:pPr>
              <w:jc w:val="both"/>
            </w:pPr>
          </w:p>
          <w:p w:rsidR="00795DC2" w:rsidRDefault="00795DC2" w:rsidP="00795DC2">
            <w:pPr>
              <w:jc w:val="both"/>
              <w:rPr>
                <w:b/>
              </w:rPr>
            </w:pPr>
            <w:r w:rsidRPr="00795DC2">
              <w:rPr>
                <w:b/>
              </w:rPr>
              <w:t xml:space="preserve">Main task </w:t>
            </w:r>
            <w:r w:rsidRPr="00795DC2">
              <w:rPr>
                <w:b/>
              </w:rPr>
              <w:t>：</w:t>
            </w:r>
            <w:r w:rsidR="003C2834">
              <w:rPr>
                <w:b/>
              </w:rPr>
              <w:t xml:space="preserve"> </w:t>
            </w:r>
            <w:r w:rsidR="003C2834">
              <w:rPr>
                <w:rFonts w:hint="eastAsia"/>
                <w:b/>
              </w:rPr>
              <w:t>Compare and Measure</w:t>
            </w:r>
          </w:p>
          <w:p w:rsidR="00751761" w:rsidRDefault="00751761" w:rsidP="00751761">
            <w:pPr>
              <w:jc w:val="both"/>
              <w:rPr>
                <w:rFonts w:ascii="標楷體" w:eastAsia="標楷體" w:hAnsi="標楷體"/>
              </w:rPr>
            </w:pPr>
            <w:r w:rsidRPr="00751761">
              <w:rPr>
                <w:rFonts w:ascii="標楷體" w:eastAsia="標楷體" w:hAnsi="標楷體" w:hint="eastAsia"/>
              </w:rPr>
              <w:t>教師用海裡我最大的</w:t>
            </w:r>
            <w:r>
              <w:rPr>
                <w:rFonts w:ascii="標楷體" w:eastAsia="標楷體" w:hAnsi="標楷體" w:hint="eastAsia"/>
              </w:rPr>
              <w:t>海中生物與部分課室/校園常見人事物的</w:t>
            </w:r>
            <w:r>
              <w:rPr>
                <w:rFonts w:hint="eastAsia"/>
              </w:rPr>
              <w:t>PPT</w:t>
            </w:r>
            <w:r w:rsidRPr="00751761">
              <w:rPr>
                <w:rFonts w:ascii="標楷體" w:eastAsia="標楷體" w:hAnsi="標楷體" w:hint="eastAsia"/>
              </w:rPr>
              <w:t>進行</w:t>
            </w:r>
            <w:r>
              <w:rPr>
                <w:rFonts w:ascii="標楷體" w:eastAsia="標楷體" w:hAnsi="標楷體" w:hint="eastAsia"/>
              </w:rPr>
              <w:t>:</w:t>
            </w:r>
          </w:p>
          <w:p w:rsidR="008F1AA4" w:rsidRDefault="008F1AA4" w:rsidP="00587EDE">
            <w:pPr>
              <w:jc w:val="both"/>
            </w:pPr>
            <w:r>
              <w:t xml:space="preserve">1. </w:t>
            </w:r>
            <w:r w:rsidR="00587EDE">
              <w:t>Present the PPT</w:t>
            </w:r>
            <w:r>
              <w:t>.</w:t>
            </w:r>
            <w:r w:rsidR="00587EDE">
              <w:t xml:space="preserve"> of </w:t>
            </w:r>
            <w:proofErr w:type="gramStart"/>
            <w:r w:rsidR="00587EDE">
              <w:t>“ I’m</w:t>
            </w:r>
            <w:proofErr w:type="gramEnd"/>
            <w:r w:rsidR="00587EDE">
              <w:t xml:space="preserve"> the Biggest Thing in the Ocean.” </w:t>
            </w:r>
            <w:r>
              <w:t xml:space="preserve">  </w:t>
            </w:r>
          </w:p>
          <w:p w:rsidR="008F1AA4" w:rsidRDefault="008F1AA4" w:rsidP="00587EDE">
            <w:pPr>
              <w:jc w:val="both"/>
            </w:pPr>
            <w:r>
              <w:t xml:space="preserve">2. </w:t>
            </w:r>
            <w:r w:rsidR="00587EDE">
              <w:t>Direct S.s to compare objects.</w:t>
            </w:r>
            <w:r w:rsidR="00BA434E">
              <w:t xml:space="preserve">  </w:t>
            </w:r>
          </w:p>
          <w:p w:rsidR="003C2834" w:rsidRDefault="003C7B0C" w:rsidP="003C7B0C">
            <w:pPr>
              <w:pStyle w:val="affffffe"/>
              <w:ind w:leftChars="0" w:left="360"/>
              <w:jc w:val="both"/>
              <w:rPr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>2-1</w:t>
            </w:r>
            <w:proofErr w:type="gramStart"/>
            <w:r w:rsidR="00751761">
              <w:rPr>
                <w:rFonts w:ascii="標楷體" w:eastAsia="標楷體" w:hAnsi="標楷體" w:hint="eastAsia"/>
                <w:kern w:val="2"/>
                <w:sz w:val="24"/>
              </w:rPr>
              <w:t>二</w:t>
            </w:r>
            <w:proofErr w:type="gramEnd"/>
            <w:r w:rsidR="00751761">
              <w:rPr>
                <w:rFonts w:ascii="標楷體" w:eastAsia="標楷體" w:hAnsi="標楷體" w:hint="eastAsia"/>
                <w:kern w:val="2"/>
                <w:sz w:val="24"/>
              </w:rPr>
              <w:t>件物件</w:t>
            </w:r>
            <w:r w:rsidR="00751761" w:rsidRPr="00751761">
              <w:rPr>
                <w:rFonts w:ascii="標楷體" w:eastAsia="標楷體" w:hAnsi="標楷體" w:hint="eastAsia"/>
                <w:kern w:val="2"/>
                <w:sz w:val="24"/>
              </w:rPr>
              <w:t>的比較</w:t>
            </w:r>
            <w:r w:rsidR="00751761">
              <w:rPr>
                <w:rFonts w:ascii="標楷體" w:eastAsia="標楷體" w:hAnsi="標楷體" w:hint="eastAsia"/>
                <w:kern w:val="2"/>
                <w:sz w:val="24"/>
              </w:rPr>
              <w:t xml:space="preserve"> </w:t>
            </w:r>
            <w:r w:rsidR="00751761" w:rsidRPr="00751761">
              <w:rPr>
                <w:rFonts w:hint="eastAsia"/>
                <w:kern w:val="2"/>
                <w:sz w:val="24"/>
              </w:rPr>
              <w:t>Compare 2 objects</w:t>
            </w:r>
          </w:p>
          <w:p w:rsidR="00751761" w:rsidRDefault="00751761" w:rsidP="00751761">
            <w:pPr>
              <w:pStyle w:val="affffffe"/>
              <w:ind w:leftChars="0" w:left="360"/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 xml:space="preserve">T: (Squid and Octopus) Which is (bigger)? </w:t>
            </w:r>
          </w:p>
          <w:p w:rsidR="00751761" w:rsidRDefault="00751761" w:rsidP="00751761">
            <w:pPr>
              <w:pStyle w:val="affffffe"/>
              <w:ind w:leftChars="0" w:left="360"/>
              <w:jc w:val="both"/>
              <w:rPr>
                <w:kern w:val="2"/>
                <w:sz w:val="24"/>
              </w:rPr>
            </w:pPr>
            <w:r>
              <w:rPr>
                <w:rFonts w:hint="eastAsia"/>
                <w:kern w:val="2"/>
                <w:sz w:val="24"/>
              </w:rPr>
              <w:t xml:space="preserve">  (Shrimp and Seahorse)</w:t>
            </w:r>
            <w:r>
              <w:rPr>
                <w:kern w:val="2"/>
                <w:sz w:val="24"/>
              </w:rPr>
              <w:t xml:space="preserve"> Which is (smaller)?</w:t>
            </w:r>
          </w:p>
          <w:p w:rsidR="00751761" w:rsidRDefault="00751761" w:rsidP="00751761">
            <w:pPr>
              <w:pStyle w:val="affffffe"/>
              <w:ind w:leftChars="0" w:left="360"/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 xml:space="preserve">  (Jack’s hair and Maggie’s hair) Which is (longer)?</w:t>
            </w:r>
          </w:p>
          <w:p w:rsidR="00751761" w:rsidRPr="00751761" w:rsidRDefault="00751761" w:rsidP="00751761">
            <w:pPr>
              <w:pStyle w:val="affffffe"/>
              <w:ind w:leftChars="0" w:left="360"/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 xml:space="preserve">  (This marker and this pencil) Which is (shorter)?</w:t>
            </w:r>
          </w:p>
          <w:p w:rsidR="003C2834" w:rsidRDefault="003C2834" w:rsidP="00795DC2">
            <w:pPr>
              <w:jc w:val="both"/>
              <w:rPr>
                <w:b/>
              </w:rPr>
            </w:pPr>
          </w:p>
          <w:p w:rsidR="00751761" w:rsidRDefault="003C7B0C" w:rsidP="003C7B0C">
            <w:pPr>
              <w:pStyle w:val="affffffe"/>
              <w:ind w:leftChars="0" w:left="360"/>
              <w:jc w:val="both"/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>2-2</w:t>
            </w:r>
            <w:proofErr w:type="gramStart"/>
            <w:r w:rsidR="00751761" w:rsidRPr="00751761">
              <w:rPr>
                <w:rFonts w:ascii="標楷體" w:eastAsia="標楷體" w:hAnsi="標楷體" w:hint="eastAsia"/>
                <w:kern w:val="2"/>
                <w:sz w:val="24"/>
              </w:rPr>
              <w:t>三</w:t>
            </w:r>
            <w:proofErr w:type="gramEnd"/>
            <w:r w:rsidR="00751761" w:rsidRPr="00751761">
              <w:rPr>
                <w:rFonts w:ascii="標楷體" w:eastAsia="標楷體" w:hAnsi="標楷體" w:hint="eastAsia"/>
                <w:kern w:val="2"/>
                <w:sz w:val="24"/>
              </w:rPr>
              <w:t>物件的比較</w:t>
            </w:r>
            <w:r w:rsidR="00751761">
              <w:rPr>
                <w:rFonts w:ascii="標楷體" w:eastAsia="標楷體" w:hAnsi="標楷體" w:hint="eastAsia"/>
                <w:kern w:val="2"/>
                <w:sz w:val="24"/>
              </w:rPr>
              <w:t>與排列</w:t>
            </w:r>
          </w:p>
          <w:p w:rsidR="008117F8" w:rsidRDefault="008117F8" w:rsidP="008117F8">
            <w:pPr>
              <w:pStyle w:val="affffffe"/>
              <w:ind w:leftChars="0" w:left="360"/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 xml:space="preserve">T: (Squid, Octopus and </w:t>
            </w:r>
            <w:proofErr w:type="gramStart"/>
            <w:r>
              <w:rPr>
                <w:kern w:val="2"/>
                <w:sz w:val="24"/>
              </w:rPr>
              <w:t>Whale )</w:t>
            </w:r>
            <w:proofErr w:type="gramEnd"/>
            <w:r>
              <w:rPr>
                <w:kern w:val="2"/>
                <w:sz w:val="24"/>
              </w:rPr>
              <w:t xml:space="preserve"> Which is (the biggest)? </w:t>
            </w:r>
          </w:p>
          <w:p w:rsidR="008117F8" w:rsidRDefault="008117F8" w:rsidP="008117F8">
            <w:pPr>
              <w:pStyle w:val="affffffe"/>
              <w:ind w:leftChars="0" w:left="360"/>
              <w:jc w:val="both"/>
              <w:rPr>
                <w:kern w:val="2"/>
                <w:sz w:val="24"/>
              </w:rPr>
            </w:pPr>
            <w:r>
              <w:rPr>
                <w:rFonts w:hint="eastAsia"/>
                <w:kern w:val="2"/>
                <w:sz w:val="24"/>
              </w:rPr>
              <w:t xml:space="preserve">  (Shrimp</w:t>
            </w:r>
            <w:r>
              <w:rPr>
                <w:kern w:val="2"/>
                <w:sz w:val="24"/>
              </w:rPr>
              <w:t>, Clam</w:t>
            </w:r>
            <w:r>
              <w:rPr>
                <w:rFonts w:hint="eastAsia"/>
                <w:kern w:val="2"/>
                <w:sz w:val="24"/>
              </w:rPr>
              <w:t xml:space="preserve"> and Seahorse)</w:t>
            </w:r>
            <w:r>
              <w:rPr>
                <w:kern w:val="2"/>
                <w:sz w:val="24"/>
              </w:rPr>
              <w:t xml:space="preserve"> Which is (the smallest)?</w:t>
            </w:r>
          </w:p>
          <w:p w:rsidR="008117F8" w:rsidRDefault="008117F8" w:rsidP="008117F8">
            <w:pPr>
              <w:pStyle w:val="affffffe"/>
              <w:ind w:leftChars="0" w:left="360"/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 xml:space="preserve">  (Jack’s</w:t>
            </w:r>
            <w:r>
              <w:rPr>
                <w:rFonts w:hint="eastAsia"/>
                <w:kern w:val="2"/>
                <w:sz w:val="24"/>
              </w:rPr>
              <w:t>, Lisa</w:t>
            </w:r>
            <w:r>
              <w:rPr>
                <w:kern w:val="2"/>
                <w:sz w:val="24"/>
              </w:rPr>
              <w:t xml:space="preserve">’s and Maggie’s hair) Which is (the </w:t>
            </w:r>
          </w:p>
          <w:p w:rsidR="008117F8" w:rsidRDefault="008117F8" w:rsidP="008117F8">
            <w:pPr>
              <w:pStyle w:val="affffffe"/>
              <w:ind w:leftChars="0" w:left="360" w:firstLineChars="100" w:firstLine="240"/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longest)?</w:t>
            </w:r>
          </w:p>
          <w:p w:rsidR="008117F8" w:rsidRDefault="008117F8" w:rsidP="008117F8">
            <w:pPr>
              <w:pStyle w:val="affffffe"/>
              <w:ind w:leftChars="0" w:left="360"/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 xml:space="preserve">  (This marker</w:t>
            </w:r>
            <w:r>
              <w:rPr>
                <w:rFonts w:hint="eastAsia"/>
                <w:kern w:val="2"/>
                <w:sz w:val="24"/>
              </w:rPr>
              <w:t xml:space="preserve">, this pen </w:t>
            </w:r>
            <w:r>
              <w:rPr>
                <w:kern w:val="2"/>
                <w:sz w:val="24"/>
              </w:rPr>
              <w:t xml:space="preserve">and this pencil) </w:t>
            </w:r>
          </w:p>
          <w:p w:rsidR="008117F8" w:rsidRDefault="008117F8" w:rsidP="008117F8">
            <w:pPr>
              <w:pStyle w:val="affffffe"/>
              <w:ind w:leftChars="0" w:left="360" w:firstLineChars="100" w:firstLine="240"/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Which is (the shortest)?</w:t>
            </w:r>
          </w:p>
          <w:p w:rsidR="003C7B0C" w:rsidRPr="00751761" w:rsidRDefault="003C7B0C" w:rsidP="008117F8">
            <w:pPr>
              <w:pStyle w:val="affffffe"/>
              <w:ind w:leftChars="0" w:left="360" w:firstLineChars="100" w:firstLine="240"/>
              <w:jc w:val="both"/>
              <w:rPr>
                <w:kern w:val="2"/>
                <w:sz w:val="24"/>
              </w:rPr>
            </w:pPr>
          </w:p>
          <w:p w:rsidR="003C7B0C" w:rsidRPr="003C7B0C" w:rsidRDefault="003C7B0C" w:rsidP="003C7B0C">
            <w:pPr>
              <w:ind w:right="151" w:firstLineChars="50" w:firstLine="120"/>
              <w:jc w:val="both"/>
            </w:pPr>
            <w:r>
              <w:rPr>
                <w:rFonts w:ascii="標楷體" w:eastAsia="標楷體" w:hAnsi="標楷體" w:hint="eastAsia"/>
              </w:rPr>
              <w:t>3.</w:t>
            </w:r>
            <w:r w:rsidRPr="003C7B0C">
              <w:rPr>
                <w:rFonts w:hint="eastAsia"/>
              </w:rPr>
              <w:t>Measure with non-standard unit</w:t>
            </w:r>
          </w:p>
          <w:p w:rsidR="003C7B0C" w:rsidRDefault="003C7B0C" w:rsidP="003C7B0C">
            <w:pPr>
              <w:pStyle w:val="affffffe"/>
              <w:ind w:leftChars="0" w:left="293" w:right="151"/>
              <w:jc w:val="both"/>
              <w:rPr>
                <w:sz w:val="24"/>
              </w:rPr>
            </w:pPr>
            <w:r>
              <w:rPr>
                <w:sz w:val="24"/>
              </w:rPr>
              <w:t>3-1</w:t>
            </w:r>
            <w:r>
              <w:rPr>
                <w:rFonts w:hint="eastAsia"/>
                <w:sz w:val="24"/>
              </w:rPr>
              <w:t xml:space="preserve">Teacher </w:t>
            </w:r>
            <w:r>
              <w:rPr>
                <w:sz w:val="24"/>
              </w:rPr>
              <w:t>demonstrates</w:t>
            </w:r>
            <w:r>
              <w:rPr>
                <w:rFonts w:hint="eastAsia"/>
                <w:sz w:val="24"/>
              </w:rPr>
              <w:t xml:space="preserve"> how to measure objects with </w:t>
            </w:r>
          </w:p>
          <w:p w:rsidR="003C7B0C" w:rsidRDefault="003C7B0C" w:rsidP="003C7B0C">
            <w:pPr>
              <w:pStyle w:val="affffffe"/>
              <w:ind w:leftChars="0" w:left="293" w:right="151" w:firstLineChars="150" w:firstLine="36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paper clips and other non-standard </w:t>
            </w:r>
            <w:r>
              <w:rPr>
                <w:sz w:val="24"/>
              </w:rPr>
              <w:t>measuring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tools </w:t>
            </w:r>
          </w:p>
          <w:p w:rsidR="003C7B0C" w:rsidRDefault="003C7B0C" w:rsidP="003C7B0C">
            <w:pPr>
              <w:pStyle w:val="affffffe"/>
              <w:ind w:leftChars="0" w:left="293" w:right="151" w:firstLineChars="150" w:firstLine="360"/>
              <w:jc w:val="both"/>
              <w:rPr>
                <w:sz w:val="24"/>
              </w:rPr>
            </w:pPr>
            <w:r>
              <w:rPr>
                <w:sz w:val="24"/>
              </w:rPr>
              <w:t>(blocks/ feet/ coins</w:t>
            </w:r>
            <w:proofErr w:type="gramStart"/>
            <w:r>
              <w:rPr>
                <w:sz w:val="24"/>
              </w:rPr>
              <w:t>…..</w:t>
            </w:r>
            <w:proofErr w:type="gramEnd"/>
            <w:r>
              <w:rPr>
                <w:sz w:val="24"/>
              </w:rPr>
              <w:t>)</w:t>
            </w:r>
            <w:r>
              <w:rPr>
                <w:rFonts w:hint="eastAsia"/>
                <w:sz w:val="24"/>
              </w:rPr>
              <w:t>.</w:t>
            </w:r>
            <w:r>
              <w:rPr>
                <w:sz w:val="24"/>
              </w:rPr>
              <w:t xml:space="preserve"> (at least measure 3 objects)</w:t>
            </w:r>
          </w:p>
          <w:p w:rsidR="003C7B0C" w:rsidRDefault="003C7B0C" w:rsidP="003C7B0C">
            <w:pPr>
              <w:pStyle w:val="affffffe"/>
              <w:ind w:leftChars="0" w:left="293" w:right="15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3-2 </w:t>
            </w:r>
            <w:r>
              <w:rPr>
                <w:rFonts w:hint="eastAsia"/>
                <w:sz w:val="24"/>
              </w:rPr>
              <w:t xml:space="preserve">Teacher gives each group a box of clips and asks </w:t>
            </w:r>
          </w:p>
          <w:p w:rsidR="003C7B0C" w:rsidRDefault="003C7B0C" w:rsidP="003C7B0C">
            <w:pPr>
              <w:pStyle w:val="affffffe"/>
              <w:ind w:leftChars="0" w:left="293" w:right="151" w:firstLineChars="150" w:firstLine="36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S.s to </w:t>
            </w:r>
            <w:r>
              <w:rPr>
                <w:sz w:val="24"/>
              </w:rPr>
              <w:t xml:space="preserve">take out a pencil. </w:t>
            </w:r>
            <w:r w:rsidRPr="00FF1C74">
              <w:rPr>
                <w:sz w:val="24"/>
              </w:rPr>
              <w:t xml:space="preserve">S.s use clips to measure </w:t>
            </w:r>
            <w:proofErr w:type="gramStart"/>
            <w:r w:rsidRPr="00FF1C74">
              <w:rPr>
                <w:sz w:val="24"/>
              </w:rPr>
              <w:t>their</w:t>
            </w:r>
            <w:proofErr w:type="gramEnd"/>
            <w:r w:rsidRPr="00FF1C74">
              <w:rPr>
                <w:sz w:val="24"/>
              </w:rPr>
              <w:t xml:space="preserve"> </w:t>
            </w:r>
          </w:p>
          <w:p w:rsidR="003C7B0C" w:rsidRPr="00FF1C74" w:rsidRDefault="003C7B0C" w:rsidP="003C7B0C">
            <w:pPr>
              <w:pStyle w:val="affffffe"/>
              <w:ind w:leftChars="0" w:left="293" w:right="151" w:firstLineChars="150" w:firstLine="360"/>
              <w:jc w:val="both"/>
              <w:rPr>
                <w:sz w:val="24"/>
              </w:rPr>
            </w:pPr>
            <w:r w:rsidRPr="00FF1C74">
              <w:rPr>
                <w:sz w:val="24"/>
              </w:rPr>
              <w:t xml:space="preserve">pencils. </w:t>
            </w:r>
          </w:p>
          <w:p w:rsidR="003C7B0C" w:rsidRDefault="003C7B0C" w:rsidP="003C7B0C">
            <w:pPr>
              <w:ind w:right="151" w:firstLineChars="100" w:firstLine="240"/>
              <w:jc w:val="both"/>
            </w:pPr>
            <w:r>
              <w:t xml:space="preserve">3-3 Teacher asks questions and encourage S.s to tell the </w:t>
            </w:r>
          </w:p>
          <w:p w:rsidR="003C7B0C" w:rsidRDefault="003C7B0C" w:rsidP="003C7B0C">
            <w:pPr>
              <w:ind w:right="151" w:firstLineChars="250" w:firstLine="600"/>
              <w:jc w:val="both"/>
            </w:pPr>
            <w:r>
              <w:t xml:space="preserve">others how long their pencils are. </w:t>
            </w:r>
          </w:p>
          <w:p w:rsidR="003C7B0C" w:rsidRDefault="003C7B0C" w:rsidP="003C7B0C">
            <w:pPr>
              <w:ind w:right="151"/>
              <w:jc w:val="both"/>
            </w:pPr>
          </w:p>
          <w:p w:rsidR="00467D4B" w:rsidRDefault="00467D4B" w:rsidP="00751761">
            <w:pPr>
              <w:pStyle w:val="affffffe"/>
              <w:ind w:leftChars="0" w:left="360"/>
              <w:jc w:val="both"/>
              <w:rPr>
                <w:rFonts w:ascii="標楷體" w:eastAsia="標楷體" w:hAnsi="標楷體"/>
                <w:kern w:val="2"/>
                <w:sz w:val="24"/>
              </w:rPr>
            </w:pPr>
          </w:p>
          <w:p w:rsidR="00467D4B" w:rsidRDefault="00467D4B" w:rsidP="00751761">
            <w:pPr>
              <w:pStyle w:val="affffffe"/>
              <w:ind w:leftChars="0" w:left="360"/>
              <w:jc w:val="both"/>
              <w:rPr>
                <w:rFonts w:ascii="標楷體" w:eastAsia="標楷體" w:hAnsi="標楷體"/>
                <w:kern w:val="2"/>
                <w:sz w:val="24"/>
              </w:rPr>
            </w:pPr>
          </w:p>
          <w:p w:rsidR="0078165F" w:rsidRDefault="0078165F" w:rsidP="00751761">
            <w:pPr>
              <w:pStyle w:val="affffffe"/>
              <w:ind w:leftChars="0" w:left="360"/>
              <w:jc w:val="both"/>
              <w:rPr>
                <w:rFonts w:ascii="標楷體" w:eastAsia="標楷體" w:hAnsi="標楷體"/>
                <w:kern w:val="2"/>
                <w:sz w:val="24"/>
              </w:rPr>
            </w:pPr>
          </w:p>
          <w:p w:rsidR="0078165F" w:rsidRDefault="0078165F" w:rsidP="00751761">
            <w:pPr>
              <w:pStyle w:val="affffffe"/>
              <w:ind w:leftChars="0" w:left="360"/>
              <w:jc w:val="both"/>
              <w:rPr>
                <w:rFonts w:ascii="標楷體" w:eastAsia="標楷體" w:hAnsi="標楷體"/>
                <w:kern w:val="2"/>
                <w:sz w:val="24"/>
              </w:rPr>
            </w:pPr>
          </w:p>
          <w:p w:rsidR="0078165F" w:rsidRDefault="0078165F" w:rsidP="00751761">
            <w:pPr>
              <w:pStyle w:val="affffffe"/>
              <w:ind w:leftChars="0" w:left="360"/>
              <w:jc w:val="both"/>
              <w:rPr>
                <w:rFonts w:ascii="標楷體" w:eastAsia="標楷體" w:hAnsi="標楷體"/>
                <w:kern w:val="2"/>
                <w:sz w:val="24"/>
              </w:rPr>
            </w:pPr>
          </w:p>
          <w:p w:rsidR="0078165F" w:rsidRDefault="0078165F" w:rsidP="00751761">
            <w:pPr>
              <w:pStyle w:val="affffffe"/>
              <w:ind w:leftChars="0" w:left="360"/>
              <w:jc w:val="both"/>
              <w:rPr>
                <w:rFonts w:ascii="標楷體" w:eastAsia="標楷體" w:hAnsi="標楷體"/>
                <w:kern w:val="2"/>
                <w:sz w:val="24"/>
              </w:rPr>
            </w:pPr>
          </w:p>
          <w:p w:rsidR="0078165F" w:rsidRPr="008117F8" w:rsidRDefault="0078165F" w:rsidP="00751761">
            <w:pPr>
              <w:pStyle w:val="affffffe"/>
              <w:ind w:leftChars="0" w:left="360"/>
              <w:jc w:val="both"/>
              <w:rPr>
                <w:rFonts w:ascii="標楷體" w:eastAsia="標楷體" w:hAnsi="標楷體"/>
                <w:kern w:val="2"/>
                <w:sz w:val="24"/>
              </w:rPr>
            </w:pPr>
          </w:p>
          <w:p w:rsidR="00FF1C74" w:rsidRPr="003C7B0C" w:rsidRDefault="00795DC2" w:rsidP="003C7B0C">
            <w:pPr>
              <w:jc w:val="both"/>
              <w:rPr>
                <w:b/>
              </w:rPr>
            </w:pPr>
            <w:r w:rsidRPr="00795DC2">
              <w:rPr>
                <w:b/>
              </w:rPr>
              <w:t xml:space="preserve">Post ask: </w:t>
            </w:r>
            <w:r w:rsidRPr="00795DC2">
              <w:rPr>
                <w:rFonts w:hint="eastAsia"/>
                <w:b/>
              </w:rPr>
              <w:t>Measuring</w:t>
            </w:r>
            <w:r w:rsidR="00B921C6">
              <w:rPr>
                <w:b/>
              </w:rPr>
              <w:t xml:space="preserve"> </w:t>
            </w:r>
            <w:r w:rsidR="00B921C6" w:rsidRPr="00B921C6">
              <w:rPr>
                <w:rFonts w:ascii="標楷體" w:eastAsia="標楷體" w:hAnsi="標楷體" w:hint="eastAsia"/>
              </w:rPr>
              <w:t>非標準單位的量測</w:t>
            </w:r>
            <w:r w:rsidRPr="00795DC2">
              <w:rPr>
                <w:rFonts w:hint="eastAsia"/>
                <w:b/>
              </w:rPr>
              <w:t xml:space="preserve"> </w:t>
            </w:r>
            <w:r w:rsidR="00FF1C74">
              <w:rPr>
                <w:b/>
              </w:rPr>
              <w:t xml:space="preserve"> </w:t>
            </w:r>
          </w:p>
          <w:p w:rsidR="00FF1C74" w:rsidRDefault="003C7B0C" w:rsidP="00FF1C74">
            <w:pPr>
              <w:ind w:right="151"/>
              <w:jc w:val="both"/>
            </w:pPr>
            <w:r>
              <w:t>1</w:t>
            </w:r>
            <w:r w:rsidR="00FF1C74">
              <w:rPr>
                <w:rFonts w:hint="eastAsia"/>
              </w:rPr>
              <w:t>.</w:t>
            </w:r>
            <w:r w:rsidR="00FF1C74">
              <w:t xml:space="preserve"> Wor</w:t>
            </w:r>
            <w:r>
              <w:t>ksheet~ measuring practice.</w:t>
            </w:r>
          </w:p>
          <w:p w:rsidR="00A31C4C" w:rsidRDefault="00FF1C74" w:rsidP="00FF1C74">
            <w:pPr>
              <w:ind w:right="151"/>
              <w:jc w:val="both"/>
            </w:pPr>
            <w:r>
              <w:t xml:space="preserve">  </w:t>
            </w:r>
            <w:r w:rsidR="003C7B0C">
              <w:t>1</w:t>
            </w:r>
            <w:r w:rsidR="00A31C4C">
              <w:rPr>
                <w:rFonts w:hint="eastAsia"/>
              </w:rPr>
              <w:t>-1</w:t>
            </w:r>
            <w:r w:rsidR="00A31C4C">
              <w:t xml:space="preserve"> </w:t>
            </w:r>
            <w:r>
              <w:t>Teacher</w:t>
            </w:r>
            <w:r w:rsidR="00A31C4C">
              <w:t xml:space="preserve"> directs S.s how to complete this worksheet. </w:t>
            </w:r>
          </w:p>
          <w:p w:rsidR="00A31C4C" w:rsidRDefault="00A31C4C" w:rsidP="00A31C4C">
            <w:pPr>
              <w:ind w:right="151" w:firstLineChars="300" w:firstLine="720"/>
              <w:jc w:val="both"/>
            </w:pPr>
            <w:r>
              <w:t>S.s work individually.</w:t>
            </w:r>
          </w:p>
          <w:p w:rsidR="003C7B0C" w:rsidRDefault="003C7B0C" w:rsidP="003C7B0C">
            <w:pPr>
              <w:ind w:right="151"/>
              <w:jc w:val="both"/>
            </w:pPr>
            <w:r>
              <w:t xml:space="preserve">  1-2 Check the measurement of 1-6 objects. </w:t>
            </w:r>
          </w:p>
          <w:p w:rsidR="0078165F" w:rsidRDefault="003C7B0C" w:rsidP="003C7B0C">
            <w:pPr>
              <w:ind w:left="720" w:right="151" w:hangingChars="300" w:hanging="720"/>
              <w:jc w:val="both"/>
            </w:pPr>
            <w:r>
              <w:t xml:space="preserve">2. </w:t>
            </w:r>
            <w:r w:rsidR="0078165F">
              <w:t>Show and Tell.</w:t>
            </w:r>
          </w:p>
          <w:p w:rsidR="003C7B0C" w:rsidRDefault="003C7B0C" w:rsidP="0078165F">
            <w:pPr>
              <w:ind w:leftChars="100" w:left="720" w:right="151" w:hangingChars="200" w:hanging="480"/>
              <w:jc w:val="both"/>
            </w:pPr>
            <w:r>
              <w:t xml:space="preserve">2-1. Teacher, then, invite S. to share what they dawn on the worksheet and the measurement of it.   </w:t>
            </w:r>
          </w:p>
          <w:p w:rsidR="003C7B0C" w:rsidRPr="00A31C4C" w:rsidRDefault="008C6EC2" w:rsidP="003C7B0C">
            <w:pPr>
              <w:ind w:left="720" w:right="151" w:hangingChars="300" w:hanging="720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726848" behindDoc="1" locked="0" layoutInCell="1" allowOverlap="1" wp14:anchorId="7412F249" wp14:editId="15E5CA2A">
                  <wp:simplePos x="0" y="0"/>
                  <wp:positionH relativeFrom="column">
                    <wp:posOffset>702310</wp:posOffset>
                  </wp:positionH>
                  <wp:positionV relativeFrom="paragraph">
                    <wp:posOffset>359410</wp:posOffset>
                  </wp:positionV>
                  <wp:extent cx="2312670" cy="2872740"/>
                  <wp:effectExtent l="0" t="0" r="0" b="3810"/>
                  <wp:wrapTight wrapText="bothSides">
                    <wp:wrapPolygon edited="0">
                      <wp:start x="0" y="0"/>
                      <wp:lineTo x="0" y="21485"/>
                      <wp:lineTo x="21351" y="21485"/>
                      <wp:lineTo x="21351" y="0"/>
                      <wp:lineTo x="0" y="0"/>
                    </wp:wrapPolygon>
                  </wp:wrapTight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206" t="21607" r="40494" b="9291"/>
                          <a:stretch/>
                        </pic:blipFill>
                        <pic:spPr bwMode="auto">
                          <a:xfrm>
                            <a:off x="0" y="0"/>
                            <a:ext cx="2312670" cy="2872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C7B0C">
              <w:t xml:space="preserve">  2-2 Teacher collects the worksheets and end the class.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30" w:rsidRPr="00467D4B" w:rsidRDefault="003A5530" w:rsidP="003A5530">
            <w:pPr>
              <w:rPr>
                <w:rFonts w:eastAsia="標楷體"/>
              </w:rPr>
            </w:pPr>
          </w:p>
          <w:p w:rsidR="003A5530" w:rsidRPr="00467D4B" w:rsidRDefault="00BA434E" w:rsidP="003A5530">
            <w:pPr>
              <w:rPr>
                <w:rFonts w:eastAsia="標楷體"/>
              </w:rPr>
            </w:pPr>
            <w:r w:rsidRPr="00467D4B">
              <w:rPr>
                <w:rFonts w:eastAsia="標楷體" w:hint="eastAsia"/>
              </w:rPr>
              <w:t>Let</w:t>
            </w:r>
            <w:r w:rsidRPr="00467D4B">
              <w:rPr>
                <w:rFonts w:eastAsia="標楷體"/>
              </w:rPr>
              <w:t xml:space="preserve">’s sing together! </w:t>
            </w:r>
          </w:p>
          <w:p w:rsidR="003A5530" w:rsidRPr="00467D4B" w:rsidRDefault="003A5530" w:rsidP="003A5530">
            <w:pPr>
              <w:rPr>
                <w:rFonts w:eastAsia="標楷體"/>
              </w:rPr>
            </w:pPr>
          </w:p>
          <w:p w:rsidR="002D5D5D" w:rsidRPr="00467D4B" w:rsidRDefault="00BA434E" w:rsidP="00241D5C">
            <w:pPr>
              <w:rPr>
                <w:rFonts w:eastAsia="標楷體"/>
                <w:b/>
              </w:rPr>
            </w:pPr>
            <w:r w:rsidRPr="00467D4B">
              <w:rPr>
                <w:rFonts w:eastAsia="標楷體" w:hint="eastAsia"/>
                <w:b/>
              </w:rPr>
              <w:t>Let</w:t>
            </w:r>
            <w:r w:rsidRPr="00467D4B">
              <w:rPr>
                <w:rFonts w:eastAsia="標楷體"/>
                <w:b/>
              </w:rPr>
              <w:t xml:space="preserve">’s sing like a (whale/ bird)! </w:t>
            </w:r>
          </w:p>
          <w:p w:rsidR="00BA434E" w:rsidRPr="00467D4B" w:rsidRDefault="00BA434E" w:rsidP="00241D5C">
            <w:pPr>
              <w:rPr>
                <w:rFonts w:eastAsia="標楷體"/>
                <w:b/>
              </w:rPr>
            </w:pPr>
          </w:p>
          <w:p w:rsidR="00BA434E" w:rsidRPr="00467D4B" w:rsidRDefault="00BA434E" w:rsidP="00241D5C">
            <w:pPr>
              <w:rPr>
                <w:rFonts w:eastAsia="標楷體"/>
                <w:b/>
              </w:rPr>
            </w:pPr>
          </w:p>
          <w:p w:rsidR="00BA434E" w:rsidRPr="00467D4B" w:rsidRDefault="00BA434E" w:rsidP="00241D5C">
            <w:pPr>
              <w:rPr>
                <w:rFonts w:eastAsia="標楷體"/>
                <w:b/>
              </w:rPr>
            </w:pPr>
          </w:p>
          <w:p w:rsidR="00BA434E" w:rsidRPr="00467D4B" w:rsidRDefault="00BA434E" w:rsidP="00241D5C">
            <w:pPr>
              <w:rPr>
                <w:rFonts w:eastAsia="標楷體"/>
                <w:b/>
              </w:rPr>
            </w:pPr>
          </w:p>
          <w:p w:rsidR="00467D4B" w:rsidRPr="00467D4B" w:rsidRDefault="00467D4B" w:rsidP="00241D5C">
            <w:pPr>
              <w:rPr>
                <w:rFonts w:eastAsia="標楷體"/>
                <w:b/>
              </w:rPr>
            </w:pPr>
          </w:p>
          <w:p w:rsidR="00467D4B" w:rsidRPr="00467D4B" w:rsidRDefault="00467D4B" w:rsidP="00241D5C">
            <w:pPr>
              <w:rPr>
                <w:rFonts w:eastAsia="標楷體"/>
                <w:b/>
              </w:rPr>
            </w:pPr>
          </w:p>
          <w:p w:rsidR="00467D4B" w:rsidRPr="00467D4B" w:rsidRDefault="00467D4B" w:rsidP="00241D5C">
            <w:pPr>
              <w:rPr>
                <w:rFonts w:eastAsia="標楷體"/>
                <w:b/>
              </w:rPr>
            </w:pPr>
          </w:p>
          <w:p w:rsidR="002D5D5D" w:rsidRPr="00467D4B" w:rsidRDefault="002D5D5D" w:rsidP="00241D5C">
            <w:pPr>
              <w:rPr>
                <w:rFonts w:eastAsia="標楷體"/>
                <w:b/>
              </w:rPr>
            </w:pPr>
            <w:r w:rsidRPr="00467D4B">
              <w:rPr>
                <w:rFonts w:hint="eastAsia"/>
              </w:rPr>
              <w:t xml:space="preserve">T: </w:t>
            </w:r>
            <w:r w:rsidRPr="00467D4B">
              <w:t>Which</w:t>
            </w:r>
            <w:r w:rsidRPr="00467D4B">
              <w:rPr>
                <w:rFonts w:hint="eastAsia"/>
              </w:rPr>
              <w:t xml:space="preserve"> is bigger? The diver or the seahorse?</w:t>
            </w:r>
          </w:p>
          <w:p w:rsidR="002D5D5D" w:rsidRPr="00467D4B" w:rsidRDefault="002D5D5D" w:rsidP="00241D5C">
            <w:pPr>
              <w:rPr>
                <w:rFonts w:eastAsia="標楷體"/>
                <w:b/>
              </w:rPr>
            </w:pPr>
            <w:r w:rsidRPr="00467D4B">
              <w:rPr>
                <w:rFonts w:hint="eastAsia"/>
              </w:rPr>
              <w:t>T: Which is smaller? The diver or the stingray?</w:t>
            </w:r>
          </w:p>
          <w:p w:rsidR="002D5D5D" w:rsidRPr="00467D4B" w:rsidRDefault="002D5D5D" w:rsidP="00241D5C"/>
          <w:p w:rsidR="002D5D5D" w:rsidRPr="00467D4B" w:rsidRDefault="002D5D5D" w:rsidP="00241D5C">
            <w:r w:rsidRPr="00467D4B">
              <w:rPr>
                <w:rFonts w:hint="eastAsia"/>
              </w:rPr>
              <w:t xml:space="preserve">T: </w:t>
            </w:r>
            <w:r w:rsidR="00467D4B" w:rsidRPr="00467D4B">
              <w:t xml:space="preserve">Look at these 3 sea animals. </w:t>
            </w:r>
            <w:r w:rsidRPr="00467D4B">
              <w:rPr>
                <w:rFonts w:hint="eastAsia"/>
              </w:rPr>
              <w:t>Which is the biggest?</w:t>
            </w:r>
          </w:p>
          <w:p w:rsidR="00467D4B" w:rsidRPr="00467D4B" w:rsidRDefault="00467D4B" w:rsidP="00241D5C"/>
          <w:p w:rsidR="002D5D5D" w:rsidRPr="00467D4B" w:rsidRDefault="002D5D5D" w:rsidP="00241D5C">
            <w:r w:rsidRPr="00467D4B">
              <w:rPr>
                <w:rFonts w:hint="eastAsia"/>
              </w:rPr>
              <w:t>T: Which is the smallest?</w:t>
            </w:r>
          </w:p>
          <w:p w:rsidR="002D5D5D" w:rsidRPr="00467D4B" w:rsidRDefault="002D5D5D" w:rsidP="00241D5C">
            <w:r w:rsidRPr="00467D4B">
              <w:rPr>
                <w:rFonts w:hint="eastAsia"/>
              </w:rPr>
              <w:t>T: What is the biggest thing in the ocean?</w:t>
            </w:r>
          </w:p>
          <w:p w:rsidR="00467D4B" w:rsidRPr="00467D4B" w:rsidRDefault="00467D4B" w:rsidP="00241D5C"/>
          <w:p w:rsidR="0011623A" w:rsidRPr="00467D4B" w:rsidRDefault="0011623A" w:rsidP="00241D5C">
            <w:r w:rsidRPr="00467D4B">
              <w:rPr>
                <w:rFonts w:hint="eastAsia"/>
              </w:rPr>
              <w:t>T: Here are</w:t>
            </w:r>
            <w:r w:rsidR="00467D4B" w:rsidRPr="00467D4B">
              <w:rPr>
                <w:rFonts w:hint="eastAsia"/>
              </w:rPr>
              <w:t xml:space="preserve"> some</w:t>
            </w:r>
            <w:r w:rsidR="00467D4B">
              <w:rPr>
                <w:rFonts w:hint="eastAsia"/>
              </w:rPr>
              <w:t xml:space="preserve"> clip</w:t>
            </w:r>
            <w:r w:rsidRPr="00467D4B">
              <w:rPr>
                <w:rFonts w:hint="eastAsia"/>
              </w:rPr>
              <w:t>s.</w:t>
            </w:r>
          </w:p>
          <w:p w:rsidR="00FF0CC5" w:rsidRDefault="0011623A" w:rsidP="00241D5C">
            <w:r w:rsidRPr="00467D4B">
              <w:rPr>
                <w:rFonts w:hint="eastAsia"/>
              </w:rPr>
              <w:t xml:space="preserve">T: </w:t>
            </w:r>
            <w:r w:rsidRPr="00467D4B">
              <w:t>Let’</w:t>
            </w:r>
            <w:r w:rsidRPr="00467D4B">
              <w:rPr>
                <w:rFonts w:hint="eastAsia"/>
              </w:rPr>
              <w:t>s</w:t>
            </w:r>
            <w:r w:rsidR="0078165F">
              <w:rPr>
                <w:rFonts w:hint="eastAsia"/>
              </w:rPr>
              <w:t xml:space="preserve"> find out</w:t>
            </w:r>
            <w:r w:rsidR="00467D4B" w:rsidRPr="00467D4B">
              <w:t xml:space="preserve"> </w:t>
            </w:r>
            <w:r w:rsidR="00467D4B">
              <w:lastRenderedPageBreak/>
              <w:t>how many clips long is my marker, Okay?</w:t>
            </w:r>
            <w:r w:rsidR="00FF0CC5">
              <w:t xml:space="preserve"> Now let’s see, (can we count together?) One, two, three! My marker is 3 clips long. </w:t>
            </w:r>
          </w:p>
          <w:p w:rsidR="00E23C39" w:rsidRPr="00467D4B" w:rsidRDefault="00E23C39" w:rsidP="00FF1C74">
            <w:pPr>
              <w:ind w:left="240" w:hangingChars="100" w:hanging="240"/>
            </w:pPr>
            <w:r w:rsidRPr="00467D4B">
              <w:rPr>
                <w:rFonts w:hint="eastAsia"/>
              </w:rPr>
              <w:t xml:space="preserve">T: </w:t>
            </w:r>
            <w:r w:rsidR="00FF0CC5">
              <w:t xml:space="preserve">How long is your pencil?  </w:t>
            </w:r>
            <w:r w:rsidRPr="00467D4B">
              <w:rPr>
                <w:rFonts w:hint="eastAsia"/>
              </w:rPr>
              <w:t xml:space="preserve"> </w:t>
            </w:r>
          </w:p>
          <w:p w:rsidR="00B405B5" w:rsidRDefault="00B405B5" w:rsidP="00FF1C74">
            <w:r w:rsidRPr="00467D4B">
              <w:rPr>
                <w:rFonts w:hint="eastAsia"/>
              </w:rPr>
              <w:t xml:space="preserve">T: </w:t>
            </w:r>
            <w:r w:rsidR="00FF1C74">
              <w:t>Wow! So, whose pencil is the longest /shortest?</w:t>
            </w:r>
          </w:p>
          <w:p w:rsidR="00A31C4C" w:rsidRDefault="00A31C4C" w:rsidP="00FF1C74">
            <w:pPr>
              <w:rPr>
                <w:rFonts w:eastAsia="標楷體"/>
                <w:b/>
              </w:rPr>
            </w:pPr>
          </w:p>
          <w:p w:rsidR="00C8591F" w:rsidRDefault="00C8591F" w:rsidP="00FF1C74">
            <w:pPr>
              <w:rPr>
                <w:rFonts w:eastAsia="標楷體"/>
                <w:b/>
              </w:rPr>
            </w:pPr>
          </w:p>
          <w:p w:rsidR="00C8591F" w:rsidRDefault="00C8591F" w:rsidP="00FF1C74">
            <w:pPr>
              <w:rPr>
                <w:rFonts w:eastAsia="標楷體" w:hint="eastAsia"/>
                <w:b/>
              </w:rPr>
            </w:pPr>
          </w:p>
          <w:p w:rsidR="0078165F" w:rsidRDefault="0078165F" w:rsidP="00FF1C74">
            <w:pPr>
              <w:rPr>
                <w:rFonts w:eastAsia="標楷體"/>
              </w:rPr>
            </w:pPr>
            <w:r w:rsidRPr="0078165F">
              <w:rPr>
                <w:rFonts w:eastAsia="標楷體" w:hint="eastAsia"/>
              </w:rPr>
              <w:t xml:space="preserve">T: Now kids. We have to measure No.1 to 6 items on the worksheet. </w:t>
            </w:r>
            <w:r>
              <w:rPr>
                <w:rFonts w:eastAsia="標楷體"/>
              </w:rPr>
              <w:t xml:space="preserve">And you have to draw one thing in the space at the bottom. </w:t>
            </w:r>
          </w:p>
          <w:p w:rsidR="0078165F" w:rsidRDefault="0078165F" w:rsidP="00FF1C74">
            <w:pPr>
              <w:rPr>
                <w:rFonts w:eastAsia="標楷體"/>
              </w:rPr>
            </w:pPr>
            <w:r>
              <w:rPr>
                <w:rFonts w:eastAsia="標楷體"/>
              </w:rPr>
              <w:t xml:space="preserve">Draw whatever you can measure with paper clips. </w:t>
            </w:r>
          </w:p>
          <w:p w:rsidR="0078165F" w:rsidRPr="0078165F" w:rsidRDefault="0078165F" w:rsidP="00FF1C74">
            <w:pPr>
              <w:rPr>
                <w:rFonts w:eastAsia="標楷體"/>
              </w:rPr>
            </w:pPr>
          </w:p>
          <w:p w:rsidR="00A31C4C" w:rsidRPr="00CB1807" w:rsidRDefault="00A31C4C" w:rsidP="00CB1807">
            <w:pPr>
              <w:ind w:left="120" w:hangingChars="50" w:hanging="120"/>
              <w:rPr>
                <w:rFonts w:eastAsia="標楷體"/>
              </w:rPr>
            </w:pPr>
            <w:r w:rsidRPr="00CB1807">
              <w:rPr>
                <w:rFonts w:eastAsia="標楷體" w:hint="eastAsia"/>
              </w:rPr>
              <w:t xml:space="preserve">T: </w:t>
            </w:r>
            <w:r w:rsidRPr="00CB1807">
              <w:rPr>
                <w:rFonts w:eastAsia="標楷體"/>
              </w:rPr>
              <w:t>What do you draw, (Kelly</w:t>
            </w:r>
            <w:proofErr w:type="gramStart"/>
            <w:r w:rsidRPr="00CB1807">
              <w:rPr>
                <w:rFonts w:eastAsia="標楷體"/>
              </w:rPr>
              <w:t>) ?</w:t>
            </w:r>
            <w:proofErr w:type="gramEnd"/>
          </w:p>
          <w:p w:rsidR="00CB1807" w:rsidRPr="00CB1807" w:rsidRDefault="00CB1807" w:rsidP="00CB1807">
            <w:pPr>
              <w:ind w:left="120" w:hangingChars="50" w:hanging="120"/>
              <w:rPr>
                <w:rFonts w:eastAsia="標楷體"/>
              </w:rPr>
            </w:pPr>
            <w:r w:rsidRPr="00CB1807">
              <w:rPr>
                <w:rFonts w:eastAsia="標楷體"/>
              </w:rPr>
              <w:t xml:space="preserve">T: Cool. A </w:t>
            </w:r>
            <w:r>
              <w:rPr>
                <w:rFonts w:eastAsia="標楷體"/>
              </w:rPr>
              <w:t>pretty</w:t>
            </w:r>
            <w:r w:rsidRPr="00CB1807">
              <w:rPr>
                <w:rFonts w:eastAsia="標楷體"/>
              </w:rPr>
              <w:t xml:space="preserve"> b</w:t>
            </w:r>
            <w:r>
              <w:rPr>
                <w:rFonts w:eastAsia="標楷體"/>
              </w:rPr>
              <w:t>elt</w:t>
            </w:r>
            <w:r w:rsidRPr="00CB1807">
              <w:rPr>
                <w:rFonts w:eastAsia="標楷體"/>
              </w:rPr>
              <w:t>. How long is it?</w:t>
            </w:r>
          </w:p>
          <w:p w:rsidR="00CB1807" w:rsidRDefault="00CB1807" w:rsidP="00FF1C74">
            <w:pPr>
              <w:rPr>
                <w:rFonts w:eastAsia="標楷體"/>
              </w:rPr>
            </w:pPr>
            <w:r w:rsidRPr="00CB1807">
              <w:rPr>
                <w:rFonts w:eastAsia="標楷體" w:hint="eastAsia"/>
              </w:rPr>
              <w:t>T:</w:t>
            </w:r>
            <w:r>
              <w:rPr>
                <w:rFonts w:eastAsia="標楷體"/>
              </w:rPr>
              <w:t xml:space="preserve"> Wow! This belt is </w:t>
            </w:r>
          </w:p>
          <w:p w:rsidR="00CB1807" w:rsidRPr="00CB1807" w:rsidRDefault="00CB1807" w:rsidP="00CB1807">
            <w:pPr>
              <w:ind w:firstLineChars="100" w:firstLine="240"/>
              <w:rPr>
                <w:rFonts w:eastAsia="標楷體"/>
              </w:rPr>
            </w:pPr>
            <w:r>
              <w:rPr>
                <w:rFonts w:eastAsia="標楷體"/>
              </w:rPr>
              <w:t xml:space="preserve">X clips long.  </w:t>
            </w:r>
          </w:p>
          <w:p w:rsidR="00CB1807" w:rsidRPr="00467D4B" w:rsidRDefault="00CB1807" w:rsidP="00FF1C74">
            <w:pPr>
              <w:rPr>
                <w:rFonts w:eastAsia="標楷體"/>
                <w:b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34D7F" w:rsidRPr="008117F8" w:rsidRDefault="00934D7F" w:rsidP="008117F8"/>
          <w:p w:rsidR="00934D7F" w:rsidRPr="008117F8" w:rsidRDefault="008C6EC2" w:rsidP="008117F8">
            <w:r>
              <w:rPr>
                <w:rFonts w:hint="eastAsia"/>
              </w:rPr>
              <w:t>Sing</w:t>
            </w:r>
            <w:r>
              <w:t>….</w:t>
            </w:r>
            <w:bookmarkStart w:id="1" w:name="_GoBack"/>
            <w:bookmarkEnd w:id="1"/>
          </w:p>
          <w:p w:rsidR="00934D7F" w:rsidRDefault="00934D7F" w:rsidP="008117F8"/>
          <w:p w:rsidR="00BA434E" w:rsidRPr="008117F8" w:rsidRDefault="00BA434E" w:rsidP="008117F8"/>
          <w:p w:rsidR="003A5530" w:rsidRPr="008117F8" w:rsidRDefault="003A5530" w:rsidP="008117F8"/>
          <w:p w:rsidR="003A5530" w:rsidRDefault="003A5530" w:rsidP="008117F8"/>
          <w:p w:rsidR="00BA434E" w:rsidRDefault="00BA434E" w:rsidP="008117F8"/>
          <w:p w:rsidR="00BA434E" w:rsidRDefault="00BA434E" w:rsidP="008117F8"/>
          <w:p w:rsidR="00BA434E" w:rsidRDefault="00BA434E" w:rsidP="008117F8"/>
          <w:p w:rsidR="00BA434E" w:rsidRDefault="00BA434E" w:rsidP="008117F8"/>
          <w:p w:rsidR="00BA434E" w:rsidRDefault="00BA434E" w:rsidP="008117F8"/>
          <w:p w:rsidR="002D5D5D" w:rsidRPr="008117F8" w:rsidRDefault="002D5D5D" w:rsidP="008117F8"/>
          <w:p w:rsidR="002D5D5D" w:rsidRPr="008117F8" w:rsidRDefault="002D5D5D" w:rsidP="008117F8">
            <w:r w:rsidRPr="008117F8">
              <w:rPr>
                <w:rFonts w:hint="eastAsia"/>
              </w:rPr>
              <w:t xml:space="preserve">S: </w:t>
            </w:r>
            <w:r w:rsidRPr="008117F8">
              <w:t>The</w:t>
            </w:r>
            <w:r w:rsidRPr="008117F8">
              <w:rPr>
                <w:rFonts w:hint="eastAsia"/>
              </w:rPr>
              <w:t xml:space="preserve"> diver.</w:t>
            </w:r>
          </w:p>
          <w:p w:rsidR="002D5D5D" w:rsidRPr="008117F8" w:rsidRDefault="002D5D5D" w:rsidP="008117F8"/>
          <w:p w:rsidR="002D5D5D" w:rsidRPr="008117F8" w:rsidRDefault="002D5D5D" w:rsidP="008117F8"/>
          <w:p w:rsidR="002D5D5D" w:rsidRPr="008117F8" w:rsidRDefault="002D5D5D" w:rsidP="008117F8">
            <w:r w:rsidRPr="008117F8">
              <w:rPr>
                <w:rFonts w:hint="eastAsia"/>
              </w:rPr>
              <w:t xml:space="preserve">S: The diver. </w:t>
            </w:r>
          </w:p>
          <w:p w:rsidR="002D5D5D" w:rsidRDefault="002D5D5D" w:rsidP="008117F8"/>
          <w:p w:rsidR="00467D4B" w:rsidRDefault="00467D4B" w:rsidP="008117F8"/>
          <w:p w:rsidR="00467D4B" w:rsidRPr="008117F8" w:rsidRDefault="00467D4B" w:rsidP="008117F8"/>
          <w:p w:rsidR="002D5D5D" w:rsidRPr="008117F8" w:rsidRDefault="002D5D5D" w:rsidP="008117F8">
            <w:r w:rsidRPr="008117F8">
              <w:rPr>
                <w:rFonts w:hint="eastAsia"/>
              </w:rPr>
              <w:t>S: The dolphin.</w:t>
            </w:r>
          </w:p>
          <w:p w:rsidR="002D5D5D" w:rsidRDefault="002D5D5D" w:rsidP="008117F8"/>
          <w:p w:rsidR="00467D4B" w:rsidRDefault="00467D4B" w:rsidP="008117F8"/>
          <w:p w:rsidR="00467D4B" w:rsidRPr="008117F8" w:rsidRDefault="00467D4B" w:rsidP="008117F8"/>
          <w:p w:rsidR="002D5D5D" w:rsidRPr="008117F8" w:rsidRDefault="002D5D5D" w:rsidP="008117F8">
            <w:r w:rsidRPr="008117F8">
              <w:rPr>
                <w:rFonts w:hint="eastAsia"/>
              </w:rPr>
              <w:t>S: The seahorse.</w:t>
            </w:r>
          </w:p>
          <w:p w:rsidR="002D5D5D" w:rsidRPr="008117F8" w:rsidRDefault="002D5D5D" w:rsidP="008117F8"/>
          <w:p w:rsidR="002D5D5D" w:rsidRPr="008117F8" w:rsidRDefault="002D5D5D" w:rsidP="008117F8">
            <w:r w:rsidRPr="008117F8">
              <w:rPr>
                <w:rFonts w:hint="eastAsia"/>
              </w:rPr>
              <w:t xml:space="preserve">S: The whale. </w:t>
            </w:r>
          </w:p>
          <w:p w:rsidR="002D5D5D" w:rsidRPr="008117F8" w:rsidRDefault="002D5D5D" w:rsidP="008117F8"/>
          <w:p w:rsidR="002D5D5D" w:rsidRPr="008117F8" w:rsidRDefault="002D5D5D" w:rsidP="008117F8"/>
          <w:p w:rsidR="0011623A" w:rsidRPr="008117F8" w:rsidRDefault="00467D4B" w:rsidP="008117F8">
            <w:r>
              <w:t xml:space="preserve"> </w:t>
            </w:r>
          </w:p>
          <w:p w:rsidR="0011623A" w:rsidRPr="008117F8" w:rsidRDefault="00467D4B" w:rsidP="008117F8">
            <w:r>
              <w:rPr>
                <w:rFonts w:hint="eastAsia"/>
              </w:rPr>
              <w:t>(</w:t>
            </w:r>
            <w:r>
              <w:t>possible answers</w:t>
            </w:r>
            <w:r>
              <w:rPr>
                <w:rFonts w:hint="eastAsia"/>
              </w:rPr>
              <w:t>~ elephants/ whales</w:t>
            </w:r>
            <w:r>
              <w:t xml:space="preserve"> /dinosaurs/</w:t>
            </w:r>
            <w:proofErr w:type="gramStart"/>
            <w:r>
              <w:t>…..</w:t>
            </w:r>
            <w:proofErr w:type="gramEnd"/>
            <w:r>
              <w:rPr>
                <w:rFonts w:hint="eastAsia"/>
              </w:rPr>
              <w:t>)</w:t>
            </w:r>
          </w:p>
          <w:p w:rsidR="0011623A" w:rsidRPr="008117F8" w:rsidRDefault="0011623A" w:rsidP="008117F8"/>
          <w:p w:rsidR="0011623A" w:rsidRPr="008117F8" w:rsidRDefault="0011623A" w:rsidP="008117F8"/>
          <w:p w:rsidR="00E23C39" w:rsidRPr="008117F8" w:rsidRDefault="00E23C39" w:rsidP="008117F8"/>
          <w:p w:rsidR="00E23C39" w:rsidRPr="008117F8" w:rsidRDefault="00E23C39" w:rsidP="008117F8"/>
          <w:p w:rsidR="00E23C39" w:rsidRPr="008117F8" w:rsidRDefault="00E23C39" w:rsidP="008117F8"/>
          <w:p w:rsidR="00E23C39" w:rsidRPr="008117F8" w:rsidRDefault="00E23C39" w:rsidP="008117F8"/>
          <w:p w:rsidR="00FF0CC5" w:rsidRDefault="00FF0CC5" w:rsidP="008117F8">
            <w:pPr>
              <w:rPr>
                <w:rFonts w:hint="eastAsia"/>
              </w:rPr>
            </w:pPr>
          </w:p>
          <w:p w:rsidR="00E23C39" w:rsidRPr="008117F8" w:rsidRDefault="00E23C39" w:rsidP="00FF0CC5">
            <w:pPr>
              <w:ind w:left="240" w:hangingChars="100" w:hanging="240"/>
            </w:pPr>
            <w:proofErr w:type="spellStart"/>
            <w:r w:rsidRPr="008117F8">
              <w:rPr>
                <w:rFonts w:hint="eastAsia"/>
              </w:rPr>
              <w:t>S</w:t>
            </w:r>
            <w:r w:rsidR="00FF1C74">
              <w:t>s</w:t>
            </w:r>
            <w:proofErr w:type="spellEnd"/>
            <w:r w:rsidRPr="008117F8">
              <w:rPr>
                <w:rFonts w:hint="eastAsia"/>
              </w:rPr>
              <w:t xml:space="preserve">: </w:t>
            </w:r>
            <w:r w:rsidR="00FF0CC5">
              <w:t>My pencil is (X) clips long</w:t>
            </w:r>
            <w:r w:rsidR="00B405B5" w:rsidRPr="008117F8">
              <w:rPr>
                <w:rFonts w:hint="eastAsia"/>
              </w:rPr>
              <w:t>.</w:t>
            </w:r>
          </w:p>
          <w:p w:rsidR="00B405B5" w:rsidRPr="008117F8" w:rsidRDefault="00FF1C74" w:rsidP="008117F8">
            <w:r>
              <w:rPr>
                <w:rFonts w:hint="eastAsia"/>
              </w:rPr>
              <w:t xml:space="preserve">  (</w:t>
            </w:r>
            <w:r>
              <w:t>Possible answers~ My pencil is the longest. I have the longest pencil. Amy’s pencil is the longest</w:t>
            </w:r>
            <w:proofErr w:type="gramStart"/>
            <w:r>
              <w:t xml:space="preserve">… </w:t>
            </w:r>
            <w:r>
              <w:rPr>
                <w:rFonts w:hint="eastAsia"/>
              </w:rPr>
              <w:t>)</w:t>
            </w:r>
            <w:proofErr w:type="gramEnd"/>
          </w:p>
          <w:p w:rsidR="00B405B5" w:rsidRDefault="00FF1C74" w:rsidP="008117F8">
            <w:r>
              <w:t xml:space="preserve"> </w:t>
            </w:r>
          </w:p>
          <w:p w:rsidR="00C8591F" w:rsidRDefault="00C8591F" w:rsidP="008117F8"/>
          <w:p w:rsidR="00C8591F" w:rsidRDefault="00C8591F" w:rsidP="008117F8"/>
          <w:p w:rsidR="00C8591F" w:rsidRDefault="00C8591F" w:rsidP="008117F8"/>
          <w:p w:rsidR="00C8591F" w:rsidRDefault="00C8591F" w:rsidP="008117F8"/>
          <w:p w:rsidR="00C8591F" w:rsidRDefault="00C8591F" w:rsidP="008117F8"/>
          <w:p w:rsidR="00C8591F" w:rsidRDefault="00C8591F" w:rsidP="008117F8"/>
          <w:p w:rsidR="00C8591F" w:rsidRDefault="00C8591F" w:rsidP="008117F8"/>
          <w:p w:rsidR="00C8591F" w:rsidRDefault="00C8591F" w:rsidP="008117F8"/>
          <w:p w:rsidR="00C8591F" w:rsidRDefault="00C8591F" w:rsidP="008117F8"/>
          <w:p w:rsidR="00C8591F" w:rsidRDefault="00C8591F" w:rsidP="008117F8">
            <w:pPr>
              <w:rPr>
                <w:rFonts w:hint="eastAsia"/>
              </w:rPr>
            </w:pPr>
          </w:p>
          <w:p w:rsidR="00A31C4C" w:rsidRDefault="00A31C4C" w:rsidP="008117F8">
            <w:r>
              <w:t>S.: (</w:t>
            </w:r>
            <w:r w:rsidR="00CB1807">
              <w:t>A belt</w:t>
            </w:r>
            <w:r>
              <w:t>)</w:t>
            </w:r>
          </w:p>
          <w:p w:rsidR="00CB1807" w:rsidRDefault="00CB1807" w:rsidP="008117F8"/>
          <w:p w:rsidR="00CB1807" w:rsidRDefault="00CB1807" w:rsidP="008117F8">
            <w:r>
              <w:t xml:space="preserve">S: (It’s) X (clips </w:t>
            </w:r>
          </w:p>
          <w:p w:rsidR="00CB1807" w:rsidRPr="008117F8" w:rsidRDefault="00CB1807" w:rsidP="00CB1807">
            <w:pPr>
              <w:ind w:firstLineChars="100" w:firstLine="240"/>
            </w:pPr>
            <w:r>
              <w:t>long).</w:t>
            </w:r>
          </w:p>
        </w:tc>
      </w:tr>
      <w:tr w:rsidR="00934D7F" w:rsidRPr="00CC54A0" w:rsidTr="00C728E8">
        <w:trPr>
          <w:trHeight w:val="2835"/>
          <w:jc w:val="center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D7F" w:rsidRPr="00CC54A0" w:rsidRDefault="00934D7F" w:rsidP="00D52634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lastRenderedPageBreak/>
              <w:t>評量方式</w:t>
            </w:r>
          </w:p>
          <w:p w:rsidR="00934D7F" w:rsidRPr="00CC54A0" w:rsidRDefault="00934D7F" w:rsidP="00D52634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(</w:t>
            </w:r>
            <w:r w:rsidRPr="00CC54A0">
              <w:rPr>
                <w:rFonts w:eastAsia="標楷體"/>
                <w:b/>
              </w:rPr>
              <w:t>評量內容與策略</w:t>
            </w:r>
            <w:r w:rsidRPr="00CC54A0">
              <w:rPr>
                <w:rFonts w:eastAsia="標楷體"/>
                <w:b/>
              </w:rPr>
              <w:t>)</w:t>
            </w:r>
          </w:p>
        </w:tc>
        <w:tc>
          <w:tcPr>
            <w:tcW w:w="4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DA1" w:rsidRDefault="00CB1807" w:rsidP="00BB644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新細明體" w:hAnsi="新細明體" w:cs="新細明體" w:hint="eastAsia"/>
                <w:color w:val="000000"/>
              </w:rPr>
              <w:t>透過歌曲問答，檢視學生對所學海陸生物及尺寸大小的</w:t>
            </w:r>
            <w:r w:rsidR="00962DA1">
              <w:rPr>
                <w:rFonts w:ascii="新細明體" w:hAnsi="新細明體" w:cs="新細明體" w:hint="eastAsia"/>
                <w:color w:val="000000"/>
              </w:rPr>
              <w:t>理解</w:t>
            </w:r>
          </w:p>
          <w:p w:rsidR="00962DA1" w:rsidRDefault="00962DA1" w:rsidP="00BB644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新細明體" w:hAnsi="新細明體" w:cs="新細明體" w:hint="eastAsia"/>
                <w:color w:val="000000"/>
              </w:rPr>
              <w:t>透過圖片影像，</w:t>
            </w:r>
            <w:r>
              <w:rPr>
                <w:rFonts w:asciiTheme="minorEastAsia" w:hAnsiTheme="minorEastAsia" w:hint="eastAsia"/>
                <w:color w:val="000000"/>
              </w:rPr>
              <w:t>確認</w:t>
            </w:r>
            <w:r>
              <w:rPr>
                <w:rFonts w:ascii="新細明體" w:hAnsi="新細明體" w:cs="新細明體" w:hint="eastAsia"/>
                <w:color w:val="000000"/>
              </w:rPr>
              <w:t>學生</w:t>
            </w:r>
            <w:r>
              <w:rPr>
                <w:rFonts w:asciiTheme="minorEastAsia" w:hAnsiTheme="minorEastAsia" w:hint="eastAsia"/>
                <w:color w:val="000000"/>
              </w:rPr>
              <w:t>對大小概念</w:t>
            </w:r>
            <w:r w:rsidR="00CB1807">
              <w:rPr>
                <w:rFonts w:asciiTheme="minorEastAsia" w:hAnsiTheme="minorEastAsia" w:hint="eastAsia"/>
                <w:color w:val="000000"/>
              </w:rPr>
              <w:t>的理解</w:t>
            </w:r>
          </w:p>
          <w:p w:rsidR="00962DA1" w:rsidRDefault="00962DA1" w:rsidP="00BB644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新細明體" w:hAnsi="新細明體" w:cs="新細明體" w:hint="eastAsia"/>
                <w:color w:val="000000"/>
              </w:rPr>
              <w:t>利用教室觀察，確認學生是否達到學習目標</w:t>
            </w:r>
          </w:p>
          <w:p w:rsidR="00962DA1" w:rsidRDefault="00962DA1" w:rsidP="00BB644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新細明體" w:hAnsi="新細明體" w:cs="新細明體" w:hint="eastAsia"/>
                <w:color w:val="000000"/>
              </w:rPr>
              <w:t>觀察學生是否能夠</w:t>
            </w:r>
            <w:r>
              <w:rPr>
                <w:rFonts w:asciiTheme="minorEastAsia" w:hAnsiTheme="minorEastAsia" w:hint="eastAsia"/>
                <w:color w:val="000000"/>
              </w:rPr>
              <w:t>獨立</w:t>
            </w:r>
            <w:r>
              <w:rPr>
                <w:rFonts w:ascii="新細明體" w:hAnsi="新細明體" w:cs="新細明體" w:hint="eastAsia"/>
                <w:color w:val="000000"/>
              </w:rPr>
              <w:t>完成</w:t>
            </w:r>
            <w:r>
              <w:rPr>
                <w:rFonts w:hint="eastAsia"/>
                <w:color w:val="000000"/>
              </w:rPr>
              <w:t>書寫學習單</w:t>
            </w:r>
          </w:p>
          <w:p w:rsidR="00161D57" w:rsidRDefault="00962DA1" w:rsidP="00161D57">
            <w:pPr>
              <w:jc w:val="both"/>
            </w:pPr>
            <w:r>
              <w:rPr>
                <w:rFonts w:hint="eastAsia"/>
              </w:rPr>
              <w:t xml:space="preserve">     </w:t>
            </w:r>
            <w:r w:rsidR="00161D57">
              <w:rPr>
                <w:rFonts w:hint="eastAsia"/>
              </w:rPr>
              <w:t>Excellent</w:t>
            </w:r>
            <w:r w:rsidR="00161D57">
              <w:t xml:space="preserve">: </w:t>
            </w:r>
            <w:r w:rsidR="00161D57">
              <w:rPr>
                <w:rFonts w:hint="eastAsia"/>
              </w:rPr>
              <w:t xml:space="preserve"> </w:t>
            </w:r>
            <w:r w:rsidR="00161D57">
              <w:t>學生能</w:t>
            </w:r>
            <w:r w:rsidR="00161D57">
              <w:rPr>
                <w:rFonts w:hint="eastAsia"/>
              </w:rPr>
              <w:t>獨立</w:t>
            </w:r>
            <w:r w:rsidR="00161D57">
              <w:t>完成學習單</w:t>
            </w:r>
            <w:r w:rsidR="00161D57">
              <w:rPr>
                <w:rFonts w:hint="eastAsia"/>
              </w:rPr>
              <w:t>且全部正確。</w:t>
            </w:r>
            <w:r w:rsidR="00161D57">
              <w:rPr>
                <w:rFonts w:asciiTheme="minorEastAsia" w:hAnsiTheme="minorEastAsia" w:hint="eastAsia"/>
              </w:rPr>
              <w:t>(</w:t>
            </w:r>
            <w:r w:rsidR="00161D57">
              <w:rPr>
                <w:rFonts w:hint="eastAsia"/>
              </w:rPr>
              <w:t>包含名字和座號</w:t>
            </w:r>
            <w:r w:rsidR="00161D57">
              <w:rPr>
                <w:rFonts w:hint="eastAsia"/>
              </w:rPr>
              <w:t>)</w:t>
            </w:r>
          </w:p>
          <w:p w:rsidR="00161D57" w:rsidRDefault="00161D57" w:rsidP="00161D57">
            <w:pPr>
              <w:ind w:leftChars="239" w:left="574"/>
              <w:jc w:val="both"/>
            </w:pPr>
            <w:r>
              <w:rPr>
                <w:rFonts w:hint="eastAsia"/>
              </w:rPr>
              <w:t>Well Done</w:t>
            </w:r>
            <w:r>
              <w:t xml:space="preserve">: </w:t>
            </w:r>
            <w:r>
              <w:rPr>
                <w:rFonts w:hint="eastAsia"/>
              </w:rPr>
              <w:t xml:space="preserve">  </w:t>
            </w:r>
            <w:r>
              <w:t>學生</w:t>
            </w:r>
            <w:r>
              <w:rPr>
                <w:rFonts w:hint="eastAsia"/>
              </w:rPr>
              <w:t>能獨立且正確完成</w:t>
            </w:r>
            <w:r>
              <w:rPr>
                <w:rFonts w:hint="eastAsia"/>
              </w:rPr>
              <w:t xml:space="preserve">80% </w:t>
            </w:r>
            <w:r>
              <w:rPr>
                <w:rFonts w:hint="eastAsia"/>
              </w:rPr>
              <w:t>以上學習單的內容</w:t>
            </w:r>
          </w:p>
          <w:p w:rsidR="00161D57" w:rsidRDefault="00161D57" w:rsidP="00161D57">
            <w:pPr>
              <w:ind w:firstLineChars="300" w:firstLine="720"/>
              <w:jc w:val="both"/>
            </w:pPr>
            <w:r>
              <w:rPr>
                <w:rFonts w:hint="eastAsia"/>
              </w:rPr>
              <w:t xml:space="preserve">   </w:t>
            </w:r>
            <w:r>
              <w:t>Okay:</w:t>
            </w:r>
            <w:r>
              <w:rPr>
                <w:rFonts w:hint="eastAsia"/>
              </w:rPr>
              <w:t xml:space="preserve">   </w:t>
            </w:r>
            <w:r>
              <w:t>學生</w:t>
            </w:r>
            <w:r>
              <w:rPr>
                <w:rFonts w:hint="eastAsia"/>
              </w:rPr>
              <w:t>能獨立且正確</w:t>
            </w:r>
            <w:r>
              <w:t>完成</w:t>
            </w:r>
            <w:r>
              <w:rPr>
                <w:rFonts w:hint="eastAsia"/>
              </w:rPr>
              <w:t xml:space="preserve"> 60% </w:t>
            </w:r>
            <w:r>
              <w:rPr>
                <w:rFonts w:hint="eastAsia"/>
              </w:rPr>
              <w:t>以上學習單的內容</w:t>
            </w:r>
          </w:p>
          <w:p w:rsidR="00161D57" w:rsidRDefault="00161D57" w:rsidP="00161D57">
            <w:pPr>
              <w:ind w:firstLineChars="222" w:firstLine="533"/>
              <w:jc w:val="both"/>
            </w:pPr>
            <w:r>
              <w:rPr>
                <w:rFonts w:hint="eastAsia"/>
              </w:rPr>
              <w:t xml:space="preserve">Need Improvement: </w:t>
            </w:r>
            <w:r>
              <w:rPr>
                <w:rFonts w:hint="eastAsia"/>
              </w:rPr>
              <w:t>未達以上行為</w:t>
            </w:r>
          </w:p>
          <w:p w:rsidR="00CB1807" w:rsidRPr="00542C77" w:rsidRDefault="00CB1807" w:rsidP="00542C77">
            <w:pPr>
              <w:ind w:firstLineChars="222" w:firstLine="533"/>
              <w:jc w:val="both"/>
            </w:pPr>
          </w:p>
        </w:tc>
      </w:tr>
    </w:tbl>
    <w:p w:rsidR="00542C77" w:rsidRDefault="00542C77" w:rsidP="00934D7F">
      <w:pPr>
        <w:rPr>
          <w:rFonts w:eastAsia="標楷體"/>
        </w:rPr>
      </w:pPr>
    </w:p>
    <w:p w:rsidR="00542C77" w:rsidRDefault="00542C77" w:rsidP="00934D7F">
      <w:pPr>
        <w:rPr>
          <w:rFonts w:eastAsia="標楷體"/>
        </w:rPr>
      </w:pPr>
    </w:p>
    <w:p w:rsidR="00542C77" w:rsidRDefault="00542C77" w:rsidP="00934D7F">
      <w:pPr>
        <w:rPr>
          <w:rFonts w:eastAsia="標楷體"/>
        </w:rPr>
      </w:pPr>
    </w:p>
    <w:p w:rsidR="00542C77" w:rsidRDefault="00542C77" w:rsidP="00934D7F">
      <w:pPr>
        <w:rPr>
          <w:rFonts w:eastAsia="標楷體"/>
        </w:rPr>
      </w:pPr>
    </w:p>
    <w:p w:rsidR="00934D7F" w:rsidRDefault="00934D7F" w:rsidP="00934D7F">
      <w:pPr>
        <w:rPr>
          <w:rFonts w:eastAsia="標楷體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01"/>
        <w:gridCol w:w="4435"/>
        <w:gridCol w:w="2550"/>
        <w:gridCol w:w="2150"/>
      </w:tblGrid>
      <w:tr w:rsidR="00A92BFF" w:rsidRPr="00CC54A0" w:rsidTr="00161D57">
        <w:trPr>
          <w:trHeight w:val="983"/>
          <w:jc w:val="center"/>
        </w:trPr>
        <w:tc>
          <w:tcPr>
            <w:tcW w:w="28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BFF" w:rsidRPr="00CC54A0" w:rsidRDefault="00A92BFF" w:rsidP="00834DAB">
            <w:pPr>
              <w:ind w:left="360" w:hangingChars="150" w:hanging="360"/>
              <w:jc w:val="both"/>
              <w:rPr>
                <w:rFonts w:eastAsia="標楷體"/>
                <w:b/>
              </w:rPr>
            </w:pPr>
            <w:proofErr w:type="gramStart"/>
            <w:r w:rsidRPr="00CC54A0">
              <w:rPr>
                <w:rFonts w:eastAsia="標楷體"/>
                <w:b/>
              </w:rPr>
              <w:t>【</w:t>
            </w:r>
            <w:proofErr w:type="gramEnd"/>
            <w:r w:rsidRPr="00CC54A0">
              <w:rPr>
                <w:rFonts w:eastAsia="標楷體"/>
                <w:b/>
              </w:rPr>
              <w:t>第</w:t>
            </w:r>
            <w:r>
              <w:rPr>
                <w:rFonts w:eastAsia="標楷體" w:hint="eastAsia"/>
                <w:b/>
              </w:rPr>
              <w:t>四</w:t>
            </w:r>
            <w:r w:rsidRPr="00CC54A0">
              <w:rPr>
                <w:rFonts w:eastAsia="標楷體"/>
                <w:b/>
              </w:rPr>
              <w:t>節</w:t>
            </w:r>
            <w:r w:rsidRPr="00CC54A0">
              <w:rPr>
                <w:rFonts w:eastAsia="標楷體"/>
                <w:b/>
              </w:rPr>
              <w:t>/</w:t>
            </w:r>
            <w:r w:rsidR="002E454A">
              <w:rPr>
                <w:rFonts w:eastAsia="標楷體"/>
                <w:b/>
              </w:rPr>
              <w:t>單元名稱</w:t>
            </w:r>
            <w:r w:rsidR="002E454A">
              <w:rPr>
                <w:rFonts w:eastAsia="標楷體"/>
                <w:b/>
              </w:rPr>
              <w:t xml:space="preserve">: </w:t>
            </w:r>
            <w:r w:rsidR="009739E7">
              <w:rPr>
                <w:rFonts w:eastAsia="標楷體" w:hint="eastAsia"/>
                <w:b/>
              </w:rPr>
              <w:t>Measuring</w:t>
            </w:r>
            <w:r w:rsidR="002E454A">
              <w:rPr>
                <w:rFonts w:eastAsia="標楷體"/>
                <w:b/>
              </w:rPr>
              <w:t xml:space="preserve"> and More</w:t>
            </w:r>
            <w:proofErr w:type="gramStart"/>
            <w:r w:rsidRPr="00CC54A0">
              <w:rPr>
                <w:rFonts w:eastAsia="標楷體"/>
                <w:b/>
              </w:rPr>
              <w:t>】</w:t>
            </w:r>
            <w:proofErr w:type="gramEnd"/>
          </w:p>
          <w:p w:rsidR="00395C42" w:rsidRDefault="00395C42" w:rsidP="00446BF8">
            <w:pPr>
              <w:rPr>
                <w:b/>
              </w:rPr>
            </w:pPr>
            <w:r>
              <w:rPr>
                <w:b/>
              </w:rPr>
              <w:t>Pre-task</w:t>
            </w:r>
            <w:r w:rsidR="00A92BFF" w:rsidRPr="00D52634">
              <w:rPr>
                <w:b/>
              </w:rPr>
              <w:t>:</w:t>
            </w:r>
          </w:p>
          <w:p w:rsidR="00CC0C50" w:rsidRPr="00CC0C50" w:rsidRDefault="00CC0C50" w:rsidP="00395C42">
            <w:pPr>
              <w:pStyle w:val="affffffe"/>
              <w:numPr>
                <w:ilvl w:val="0"/>
                <w:numId w:val="30"/>
              </w:numPr>
              <w:ind w:leftChars="0"/>
              <w:rPr>
                <w:sz w:val="32"/>
              </w:rPr>
            </w:pPr>
            <w:r w:rsidRPr="00CC0C50">
              <w:rPr>
                <w:rFonts w:eastAsia="標楷體"/>
                <w:sz w:val="24"/>
              </w:rPr>
              <w:t xml:space="preserve">Greet and explain that now students will get even more practice comparing objects! </w:t>
            </w:r>
          </w:p>
          <w:p w:rsidR="00395C42" w:rsidRDefault="00CC0C50" w:rsidP="00395C42">
            <w:pPr>
              <w:pStyle w:val="affffffe"/>
              <w:numPr>
                <w:ilvl w:val="0"/>
                <w:numId w:val="30"/>
              </w:numPr>
              <w:ind w:leftChars="0"/>
              <w:rPr>
                <w:sz w:val="24"/>
              </w:rPr>
            </w:pPr>
            <w:r>
              <w:rPr>
                <w:sz w:val="24"/>
              </w:rPr>
              <w:t xml:space="preserve">Present </w:t>
            </w:r>
            <w:r w:rsidR="00395C42" w:rsidRPr="00B405B5">
              <w:rPr>
                <w:rFonts w:hint="eastAsia"/>
                <w:sz w:val="24"/>
              </w:rPr>
              <w:t>PPT</w:t>
            </w:r>
            <w:r w:rsidR="00395C42">
              <w:rPr>
                <w:rFonts w:hint="eastAsia"/>
                <w:sz w:val="24"/>
              </w:rPr>
              <w:t xml:space="preserve"> slides </w:t>
            </w:r>
            <w:r w:rsidR="00EE5B9C">
              <w:rPr>
                <w:sz w:val="24"/>
              </w:rPr>
              <w:t>of</w:t>
            </w:r>
            <w:r w:rsidR="00395C42">
              <w:rPr>
                <w:sz w:val="24"/>
              </w:rPr>
              <w:t xml:space="preserve"> different animation characters</w:t>
            </w:r>
            <w:r w:rsidR="009E0070">
              <w:rPr>
                <w:rFonts w:hint="eastAsia"/>
                <w:sz w:val="24"/>
              </w:rPr>
              <w:t>, ani</w:t>
            </w:r>
            <w:r w:rsidR="009E0070">
              <w:rPr>
                <w:sz w:val="24"/>
              </w:rPr>
              <w:t xml:space="preserve">mals and daily items. </w:t>
            </w:r>
          </w:p>
          <w:p w:rsidR="00EA586B" w:rsidRDefault="00EA586B" w:rsidP="00EA586B">
            <w:pPr>
              <w:pStyle w:val="affffffe"/>
              <w:ind w:leftChars="0" w:left="360"/>
              <w:rPr>
                <w:sz w:val="24"/>
              </w:rPr>
            </w:pPr>
            <w:r>
              <w:rPr>
                <w:sz w:val="24"/>
              </w:rPr>
              <w:t xml:space="preserve">Examples: </w:t>
            </w:r>
            <w:proofErr w:type="spellStart"/>
            <w:r>
              <w:rPr>
                <w:sz w:val="24"/>
              </w:rPr>
              <w:t>Doraemon</w:t>
            </w:r>
            <w:proofErr w:type="spellEnd"/>
            <w:r>
              <w:rPr>
                <w:sz w:val="24"/>
              </w:rPr>
              <w:t xml:space="preserve"> / </w:t>
            </w:r>
            <w:r w:rsidR="0078165F" w:rsidRPr="0078165F">
              <w:rPr>
                <w:sz w:val="24"/>
              </w:rPr>
              <w:t>Takeshi</w:t>
            </w:r>
            <w:r>
              <w:rPr>
                <w:rFonts w:hint="eastAsia"/>
                <w:sz w:val="24"/>
              </w:rPr>
              <w:t xml:space="preserve">/ </w:t>
            </w:r>
            <w:proofErr w:type="spellStart"/>
            <w:r w:rsidR="0078165F" w:rsidRPr="0078165F">
              <w:rPr>
                <w:sz w:val="24"/>
              </w:rPr>
              <w:t>Suneo</w:t>
            </w:r>
            <w:proofErr w:type="spellEnd"/>
            <w:r w:rsidR="0078165F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tall/ short</w:t>
            </w:r>
            <w:r>
              <w:rPr>
                <w:rFonts w:hint="eastAsia"/>
                <w:sz w:val="24"/>
              </w:rPr>
              <w:t>)</w:t>
            </w:r>
          </w:p>
          <w:p w:rsidR="00EA586B" w:rsidRDefault="00EA586B" w:rsidP="00EA586B">
            <w:pPr>
              <w:pStyle w:val="affffffe"/>
              <w:ind w:leftChars="0" w:left="3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sz w:val="24"/>
              </w:rPr>
              <w:t xml:space="preserve">A giraffe/ a horse / a </w:t>
            </w:r>
            <w:proofErr w:type="gramStart"/>
            <w:r>
              <w:rPr>
                <w:sz w:val="24"/>
              </w:rPr>
              <w:t>cow  (</w:t>
            </w:r>
            <w:proofErr w:type="gramEnd"/>
            <w:r>
              <w:rPr>
                <w:sz w:val="24"/>
              </w:rPr>
              <w:t>tall / short)</w:t>
            </w:r>
          </w:p>
          <w:p w:rsidR="00EA586B" w:rsidRDefault="00EA586B" w:rsidP="00EA586B">
            <w:pPr>
              <w:pStyle w:val="affffffe"/>
              <w:ind w:leftChars="0" w:left="360"/>
              <w:rPr>
                <w:sz w:val="24"/>
              </w:rPr>
            </w:pPr>
            <w:r>
              <w:rPr>
                <w:sz w:val="24"/>
              </w:rPr>
              <w:t xml:space="preserve">         A chick / a rooster / a turkey (big / small)</w:t>
            </w:r>
          </w:p>
          <w:p w:rsidR="00EA586B" w:rsidRDefault="00EA586B" w:rsidP="00EA586B">
            <w:pPr>
              <w:pStyle w:val="affffffe"/>
              <w:ind w:leftChars="0" w:left="360"/>
              <w:rPr>
                <w:sz w:val="24"/>
              </w:rPr>
            </w:pPr>
            <w:r>
              <w:rPr>
                <w:sz w:val="24"/>
              </w:rPr>
              <w:t xml:space="preserve">    A clownfish/ a lobster/ a sea turtle (big/ small)</w:t>
            </w:r>
          </w:p>
          <w:p w:rsidR="00EA586B" w:rsidRDefault="00EA586B" w:rsidP="00EA586B">
            <w:pPr>
              <w:pStyle w:val="affffffe"/>
              <w:ind w:leftChars="0" w:left="360"/>
              <w:rPr>
                <w:sz w:val="24"/>
              </w:rPr>
            </w:pPr>
            <w:r>
              <w:rPr>
                <w:sz w:val="24"/>
              </w:rPr>
              <w:t xml:space="preserve">    A train/ a bus / a bicycle/a jet plane (long/ short)</w:t>
            </w:r>
          </w:p>
          <w:p w:rsidR="00EA586B" w:rsidRDefault="00EA586B" w:rsidP="00EA586B">
            <w:pPr>
              <w:pStyle w:val="affffffe"/>
              <w:ind w:leftChars="0" w:left="360"/>
              <w:rPr>
                <w:sz w:val="24"/>
              </w:rPr>
            </w:pPr>
            <w:r>
              <w:rPr>
                <w:sz w:val="24"/>
              </w:rPr>
              <w:t xml:space="preserve">    Ironman/ </w:t>
            </w:r>
            <w:r w:rsidR="002E0B0B">
              <w:rPr>
                <w:sz w:val="24"/>
              </w:rPr>
              <w:t xml:space="preserve">Olaf / </w:t>
            </w:r>
            <w:proofErr w:type="spellStart"/>
            <w:r w:rsidR="002E0B0B">
              <w:rPr>
                <w:sz w:val="24"/>
              </w:rPr>
              <w:t>Pokemon</w:t>
            </w:r>
            <w:proofErr w:type="spellEnd"/>
            <w:r w:rsidR="002E0B0B">
              <w:rPr>
                <w:sz w:val="24"/>
              </w:rPr>
              <w:t xml:space="preserve"> / Godzilla (tall/ short)</w:t>
            </w:r>
          </w:p>
          <w:p w:rsidR="00395C42" w:rsidRPr="002E0B0B" w:rsidRDefault="00395C42" w:rsidP="002E0B0B"/>
          <w:p w:rsidR="0090481F" w:rsidRPr="00CC0C50" w:rsidRDefault="00043828" w:rsidP="00CC0C50">
            <w:r>
              <w:rPr>
                <w:noProof/>
              </w:rPr>
              <w:drawing>
                <wp:anchor distT="0" distB="0" distL="114300" distR="114300" simplePos="0" relativeHeight="251722752" behindDoc="1" locked="0" layoutInCell="1" allowOverlap="1" wp14:anchorId="1952D685" wp14:editId="19FC5C59">
                  <wp:simplePos x="0" y="0"/>
                  <wp:positionH relativeFrom="column">
                    <wp:posOffset>2215515</wp:posOffset>
                  </wp:positionH>
                  <wp:positionV relativeFrom="paragraph">
                    <wp:posOffset>178435</wp:posOffset>
                  </wp:positionV>
                  <wp:extent cx="1249045" cy="1718310"/>
                  <wp:effectExtent l="0" t="0" r="8255" b="0"/>
                  <wp:wrapTight wrapText="bothSides">
                    <wp:wrapPolygon edited="0">
                      <wp:start x="0" y="0"/>
                      <wp:lineTo x="0" y="21313"/>
                      <wp:lineTo x="21413" y="21313"/>
                      <wp:lineTo x="21413" y="0"/>
                      <wp:lineTo x="0" y="0"/>
                    </wp:wrapPolygon>
                  </wp:wrapTight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079" t="31765" r="38276" b="12859"/>
                          <a:stretch/>
                        </pic:blipFill>
                        <pic:spPr bwMode="auto">
                          <a:xfrm>
                            <a:off x="0" y="0"/>
                            <a:ext cx="1249045" cy="1718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95C42" w:rsidRPr="00D52634">
              <w:rPr>
                <w:b/>
              </w:rPr>
              <w:t>Main task</w:t>
            </w:r>
            <w:r w:rsidR="00CC0C50">
              <w:rPr>
                <w:rFonts w:hint="eastAsia"/>
              </w:rPr>
              <w:t>~</w:t>
            </w:r>
            <w:r w:rsidR="00CC0C50">
              <w:t xml:space="preserve"> Treasure Hunt!</w:t>
            </w:r>
          </w:p>
          <w:p w:rsidR="0075258B" w:rsidRPr="0075258B" w:rsidRDefault="00C2481D" w:rsidP="0075258B">
            <w:pPr>
              <w:widowControl/>
              <w:numPr>
                <w:ilvl w:val="0"/>
                <w:numId w:val="28"/>
              </w:numPr>
              <w:spacing w:before="60" w:after="150"/>
              <w:rPr>
                <w:rFonts w:eastAsia="標楷體"/>
              </w:rPr>
            </w:pPr>
            <w:r w:rsidRPr="00C2481D">
              <w:rPr>
                <w:rFonts w:eastAsia="標楷體" w:hint="eastAsia"/>
              </w:rPr>
              <w:t>As</w:t>
            </w:r>
            <w:r w:rsidRPr="00C2481D">
              <w:rPr>
                <w:rFonts w:eastAsia="標楷體"/>
              </w:rPr>
              <w:t xml:space="preserve">k </w:t>
            </w:r>
            <w:r w:rsidR="005723E9">
              <w:rPr>
                <w:rFonts w:eastAsia="標楷體"/>
              </w:rPr>
              <w:t xml:space="preserve">size questions about objects in the classroom. </w:t>
            </w:r>
            <w:r w:rsidR="0075258B" w:rsidRPr="0075258B">
              <w:rPr>
                <w:rFonts w:eastAsia="標楷體"/>
              </w:rPr>
              <w:t>Provide additional items for students to compare.</w:t>
            </w:r>
          </w:p>
          <w:p w:rsidR="0075258B" w:rsidRPr="0075258B" w:rsidRDefault="0075258B" w:rsidP="0075258B">
            <w:pPr>
              <w:widowControl/>
              <w:numPr>
                <w:ilvl w:val="0"/>
                <w:numId w:val="28"/>
              </w:numPr>
              <w:tabs>
                <w:tab w:val="num" w:pos="720"/>
              </w:tabs>
              <w:spacing w:before="60" w:after="150"/>
              <w:rPr>
                <w:rFonts w:eastAsia="標楷體"/>
              </w:rPr>
            </w:pPr>
            <w:r>
              <w:rPr>
                <w:rFonts w:eastAsia="標楷體"/>
              </w:rPr>
              <w:t>Pass out the worksheet. “</w:t>
            </w:r>
            <w:r w:rsidRPr="0075258B">
              <w:rPr>
                <w:rFonts w:eastAsia="標楷體" w:hint="eastAsia"/>
              </w:rPr>
              <w:t xml:space="preserve">The </w:t>
            </w:r>
            <w:r w:rsidRPr="0075258B">
              <w:rPr>
                <w:rFonts w:eastAsia="標楷體"/>
              </w:rPr>
              <w:t>Big and Small</w:t>
            </w:r>
            <w:r w:rsidRPr="0075258B">
              <w:rPr>
                <w:rFonts w:eastAsia="標楷體" w:hint="eastAsia"/>
              </w:rPr>
              <w:t xml:space="preserve"> / Long and Short </w:t>
            </w:r>
            <w:r w:rsidRPr="0075258B">
              <w:rPr>
                <w:rFonts w:eastAsia="標楷體"/>
              </w:rPr>
              <w:t>Treasure</w:t>
            </w:r>
            <w:r w:rsidRPr="0075258B">
              <w:rPr>
                <w:rFonts w:eastAsia="標楷體" w:hint="eastAsia"/>
              </w:rPr>
              <w:t xml:space="preserve"> Hunt</w:t>
            </w:r>
            <w:r w:rsidRPr="0075258B">
              <w:rPr>
                <w:rFonts w:eastAsia="標楷體"/>
              </w:rPr>
              <w:t xml:space="preserve">”. </w:t>
            </w:r>
            <w:r>
              <w:rPr>
                <w:rFonts w:eastAsia="標楷體" w:hint="eastAsia"/>
              </w:rPr>
              <w:t xml:space="preserve">Put </w:t>
            </w:r>
            <w:r w:rsidRPr="0075258B">
              <w:rPr>
                <w:rFonts w:eastAsia="標楷體"/>
              </w:rPr>
              <w:t>4 stud</w:t>
            </w:r>
            <w:r>
              <w:rPr>
                <w:rFonts w:eastAsia="標楷體"/>
              </w:rPr>
              <w:t xml:space="preserve">ents </w:t>
            </w:r>
            <w:r w:rsidRPr="0075258B">
              <w:rPr>
                <w:rFonts w:eastAsia="標楷體"/>
              </w:rPr>
              <w:t>in a group.</w:t>
            </w:r>
            <w:r w:rsidR="00834DAB">
              <w:rPr>
                <w:rFonts w:eastAsia="標楷體"/>
              </w:rPr>
              <w:t xml:space="preserve"> Assign each student a mission</w:t>
            </w:r>
            <w:r>
              <w:rPr>
                <w:rFonts w:eastAsia="標楷體"/>
              </w:rPr>
              <w:t xml:space="preserve">. </w:t>
            </w:r>
            <w:r w:rsidRPr="0075258B">
              <w:rPr>
                <w:rFonts w:eastAsia="標楷體"/>
              </w:rPr>
              <w:t xml:space="preserve"> </w:t>
            </w:r>
          </w:p>
          <w:p w:rsidR="00EA586B" w:rsidRDefault="0090481F" w:rsidP="00EA586B">
            <w:pPr>
              <w:widowControl/>
              <w:numPr>
                <w:ilvl w:val="0"/>
                <w:numId w:val="28"/>
              </w:numPr>
              <w:tabs>
                <w:tab w:val="num" w:pos="720"/>
              </w:tabs>
              <w:spacing w:before="60" w:after="150"/>
              <w:rPr>
                <w:rFonts w:eastAsia="標楷體"/>
              </w:rPr>
            </w:pPr>
            <w:r w:rsidRPr="0090481F">
              <w:rPr>
                <w:rFonts w:eastAsia="標楷體"/>
              </w:rPr>
              <w:t>Have students com</w:t>
            </w:r>
            <w:r w:rsidR="00834DAB">
              <w:rPr>
                <w:rFonts w:eastAsia="標楷體"/>
              </w:rPr>
              <w:t xml:space="preserve">plete the worksheet. Then, place group worksheet on the board. Invite students to the front to share their group work and </w:t>
            </w:r>
            <w:r w:rsidRPr="0090481F">
              <w:rPr>
                <w:rFonts w:eastAsia="標楷體"/>
              </w:rPr>
              <w:t>compare their work</w:t>
            </w:r>
            <w:r w:rsidR="00EA586B">
              <w:rPr>
                <w:rFonts w:eastAsia="標楷體"/>
              </w:rPr>
              <w:t>s</w:t>
            </w:r>
            <w:r w:rsidRPr="0090481F">
              <w:rPr>
                <w:rFonts w:eastAsia="標楷體"/>
              </w:rPr>
              <w:t xml:space="preserve">. </w:t>
            </w:r>
          </w:p>
          <w:p w:rsidR="00EA586B" w:rsidRPr="0090481F" w:rsidRDefault="00EA586B" w:rsidP="00EA586B">
            <w:pPr>
              <w:widowControl/>
              <w:numPr>
                <w:ilvl w:val="0"/>
                <w:numId w:val="28"/>
              </w:numPr>
              <w:tabs>
                <w:tab w:val="num" w:pos="720"/>
              </w:tabs>
              <w:spacing w:before="60" w:after="150"/>
              <w:rPr>
                <w:rFonts w:eastAsia="標楷體"/>
              </w:rPr>
            </w:pPr>
            <w:r>
              <w:rPr>
                <w:rFonts w:eastAsia="標楷體"/>
              </w:rPr>
              <w:t>Encourage students to</w:t>
            </w:r>
            <w:r w:rsidRPr="0075258B">
              <w:rPr>
                <w:rFonts w:eastAsia="標楷體"/>
              </w:rPr>
              <w:t xml:space="preserve"> practice us</w:t>
            </w:r>
            <w:r>
              <w:rPr>
                <w:rFonts w:eastAsia="標楷體"/>
              </w:rPr>
              <w:t xml:space="preserve">ing the vocabulary in context. For </w:t>
            </w:r>
            <w:r w:rsidR="00CC0C50">
              <w:rPr>
                <w:rFonts w:eastAsia="標楷體"/>
              </w:rPr>
              <w:t xml:space="preserve">example, " ____ is the biggest thing in the classroom </w:t>
            </w:r>
            <w:r w:rsidRPr="0075258B">
              <w:rPr>
                <w:rFonts w:eastAsia="標楷體"/>
              </w:rPr>
              <w:t>because </w:t>
            </w:r>
            <w:r w:rsidR="00CC0C50">
              <w:rPr>
                <w:rFonts w:eastAsia="標楷體"/>
              </w:rPr>
              <w:t xml:space="preserve">it is bigger than </w:t>
            </w:r>
            <w:r w:rsidRPr="0075258B">
              <w:rPr>
                <w:rFonts w:eastAsia="標楷體"/>
                <w:b/>
                <w:bCs/>
              </w:rPr>
              <w:t>____</w:t>
            </w:r>
            <w:r w:rsidRPr="0075258B">
              <w:rPr>
                <w:rFonts w:eastAsia="標楷體"/>
              </w:rPr>
              <w:t>.</w:t>
            </w:r>
          </w:p>
          <w:p w:rsidR="002515D0" w:rsidRDefault="002515D0" w:rsidP="00EA586B">
            <w:pPr>
              <w:jc w:val="both"/>
              <w:rPr>
                <w:b/>
              </w:rPr>
            </w:pPr>
          </w:p>
          <w:p w:rsidR="000767E9" w:rsidRPr="00EA586B" w:rsidRDefault="000767E9" w:rsidP="00EA586B">
            <w:pPr>
              <w:jc w:val="both"/>
              <w:rPr>
                <w:b/>
              </w:rPr>
            </w:pPr>
          </w:p>
          <w:p w:rsidR="00EF3E18" w:rsidRDefault="002515D0" w:rsidP="001C04FD">
            <w:pPr>
              <w:jc w:val="both"/>
              <w:rPr>
                <w:b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3776" behindDoc="1" locked="0" layoutInCell="1" allowOverlap="1" wp14:anchorId="65E905A5" wp14:editId="378A7E7B">
                  <wp:simplePos x="0" y="0"/>
                  <wp:positionH relativeFrom="column">
                    <wp:posOffset>2114550</wp:posOffset>
                  </wp:positionH>
                  <wp:positionV relativeFrom="paragraph">
                    <wp:posOffset>83684</wp:posOffset>
                  </wp:positionV>
                  <wp:extent cx="1266825" cy="1794510"/>
                  <wp:effectExtent l="0" t="0" r="9525" b="0"/>
                  <wp:wrapTight wrapText="bothSides">
                    <wp:wrapPolygon edited="0">
                      <wp:start x="0" y="0"/>
                      <wp:lineTo x="0" y="21325"/>
                      <wp:lineTo x="21438" y="21325"/>
                      <wp:lineTo x="21438" y="0"/>
                      <wp:lineTo x="0" y="0"/>
                    </wp:wrapPolygon>
                  </wp:wrapTight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626" t="28796" r="37214" b="7856"/>
                          <a:stretch/>
                        </pic:blipFill>
                        <pic:spPr bwMode="auto">
                          <a:xfrm>
                            <a:off x="0" y="0"/>
                            <a:ext cx="1266825" cy="1794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92BFF" w:rsidRPr="00D52634">
              <w:rPr>
                <w:b/>
              </w:rPr>
              <w:t>Post task:</w:t>
            </w:r>
            <w:r w:rsidR="00043828">
              <w:rPr>
                <w:rFonts w:hint="eastAsia"/>
                <w:b/>
              </w:rPr>
              <w:t xml:space="preserve"> Using different units to measure </w:t>
            </w:r>
            <w:r w:rsidR="00592F25">
              <w:rPr>
                <w:b/>
              </w:rPr>
              <w:t xml:space="preserve">                           </w:t>
            </w:r>
          </w:p>
          <w:p w:rsidR="00EF3E18" w:rsidRPr="00043828" w:rsidRDefault="00161D57" w:rsidP="00043828">
            <w:pPr>
              <w:pStyle w:val="affffffe"/>
              <w:numPr>
                <w:ilvl w:val="0"/>
                <w:numId w:val="31"/>
              </w:numPr>
              <w:ind w:leftChars="0"/>
              <w:jc w:val="both"/>
              <w:rPr>
                <w:rFonts w:eastAsia="標楷體"/>
              </w:rPr>
            </w:pPr>
            <w:r>
              <w:rPr>
                <w:rFonts w:eastAsia="標楷體"/>
                <w:sz w:val="24"/>
              </w:rPr>
              <w:t>Display</w:t>
            </w:r>
            <w:r w:rsidR="00043828">
              <w:rPr>
                <w:rFonts w:eastAsia="標楷體"/>
                <w:sz w:val="24"/>
              </w:rPr>
              <w:t xml:space="preserve"> a piece of ribbon or rope on the board. </w:t>
            </w:r>
          </w:p>
          <w:p w:rsidR="00043828" w:rsidRPr="00043828" w:rsidRDefault="00043828" w:rsidP="00043828">
            <w:pPr>
              <w:pStyle w:val="affffffe"/>
              <w:numPr>
                <w:ilvl w:val="0"/>
                <w:numId w:val="31"/>
              </w:numPr>
              <w:ind w:leftChars="0"/>
              <w:jc w:val="both"/>
              <w:rPr>
                <w:rFonts w:eastAsia="標楷體"/>
              </w:rPr>
            </w:pPr>
            <w:r w:rsidRPr="00043828">
              <w:rPr>
                <w:rFonts w:eastAsia="標楷體" w:hint="eastAsia"/>
                <w:sz w:val="24"/>
              </w:rPr>
              <w:t xml:space="preserve">Encourage S.s to </w:t>
            </w:r>
            <w:r w:rsidRPr="00043828">
              <w:rPr>
                <w:rFonts w:eastAsia="標楷體"/>
                <w:sz w:val="24"/>
              </w:rPr>
              <w:t>“guess” (estimate)</w:t>
            </w:r>
            <w:r w:rsidR="00161D57">
              <w:rPr>
                <w:rFonts w:eastAsia="標楷體"/>
                <w:sz w:val="24"/>
              </w:rPr>
              <w:t xml:space="preserve"> how many paper clips/ cubes long the ribbon is. </w:t>
            </w:r>
          </w:p>
          <w:p w:rsidR="00043828" w:rsidRPr="00043828" w:rsidRDefault="00043828" w:rsidP="00043828">
            <w:pPr>
              <w:pStyle w:val="affffffe"/>
              <w:numPr>
                <w:ilvl w:val="0"/>
                <w:numId w:val="31"/>
              </w:numPr>
              <w:ind w:leftChars="0"/>
              <w:jc w:val="both"/>
              <w:rPr>
                <w:rFonts w:eastAsia="標楷體"/>
              </w:rPr>
            </w:pPr>
            <w:r>
              <w:rPr>
                <w:rFonts w:eastAsia="標楷體"/>
                <w:sz w:val="24"/>
              </w:rPr>
              <w:t xml:space="preserve">Use paper clips and </w:t>
            </w:r>
            <w:proofErr w:type="spellStart"/>
            <w:r>
              <w:rPr>
                <w:rFonts w:eastAsia="標楷體"/>
                <w:sz w:val="24"/>
              </w:rPr>
              <w:t>unifix</w:t>
            </w:r>
            <w:proofErr w:type="spellEnd"/>
            <w:r>
              <w:rPr>
                <w:rFonts w:eastAsia="標楷體"/>
                <w:sz w:val="24"/>
              </w:rPr>
              <w:t xml:space="preserve"> cubes to measure the rope. </w:t>
            </w:r>
          </w:p>
          <w:p w:rsidR="00161D57" w:rsidRPr="00161D57" w:rsidRDefault="00043828" w:rsidP="00043828">
            <w:pPr>
              <w:pStyle w:val="affffffe"/>
              <w:numPr>
                <w:ilvl w:val="0"/>
                <w:numId w:val="31"/>
              </w:numPr>
              <w:ind w:leftChars="0"/>
              <w:jc w:val="both"/>
              <w:rPr>
                <w:rFonts w:eastAsia="標楷體"/>
              </w:rPr>
            </w:pPr>
            <w:r>
              <w:rPr>
                <w:rFonts w:eastAsia="標楷體"/>
                <w:sz w:val="24"/>
              </w:rPr>
              <w:t xml:space="preserve">Explain why the measurements are different.   </w:t>
            </w:r>
          </w:p>
          <w:p w:rsidR="00161D57" w:rsidRPr="00161D57" w:rsidRDefault="00161D57" w:rsidP="00161D57">
            <w:pPr>
              <w:pStyle w:val="affffffe"/>
              <w:numPr>
                <w:ilvl w:val="0"/>
                <w:numId w:val="31"/>
              </w:numPr>
              <w:ind w:leftChars="0"/>
              <w:jc w:val="both"/>
              <w:rPr>
                <w:rFonts w:eastAsia="標楷體"/>
              </w:rPr>
            </w:pPr>
            <w:r>
              <w:rPr>
                <w:rFonts w:eastAsia="標楷體"/>
                <w:sz w:val="24"/>
              </w:rPr>
              <w:t xml:space="preserve">Pass out the worksheet and have students complete. </w:t>
            </w:r>
          </w:p>
          <w:p w:rsidR="00161D57" w:rsidRPr="00161D57" w:rsidRDefault="00161D57" w:rsidP="00161D57">
            <w:pPr>
              <w:pStyle w:val="affffffe"/>
              <w:numPr>
                <w:ilvl w:val="0"/>
                <w:numId w:val="31"/>
              </w:numPr>
              <w:ind w:leftChars="0"/>
              <w:jc w:val="both"/>
              <w:rPr>
                <w:rFonts w:eastAsia="標楷體"/>
              </w:rPr>
            </w:pPr>
            <w:r w:rsidRPr="00161D57">
              <w:rPr>
                <w:rFonts w:eastAsia="標楷體"/>
              </w:rPr>
              <w:t> </w:t>
            </w:r>
            <w:r w:rsidRPr="00161D57">
              <w:rPr>
                <w:rFonts w:eastAsia="標楷體"/>
                <w:sz w:val="24"/>
              </w:rPr>
              <w:t>Then,</w:t>
            </w:r>
            <w:r>
              <w:rPr>
                <w:rFonts w:eastAsia="標楷體"/>
                <w:sz w:val="24"/>
              </w:rPr>
              <w:t xml:space="preserve"> encourage S.s to share what they draw and their measurements</w:t>
            </w:r>
            <w:r w:rsidRPr="00161D57">
              <w:rPr>
                <w:rFonts w:eastAsia="標楷體"/>
                <w:sz w:val="24"/>
              </w:rPr>
              <w:t xml:space="preserve">. </w:t>
            </w:r>
            <w:r>
              <w:rPr>
                <w:rFonts w:eastAsia="標楷體"/>
                <w:sz w:val="24"/>
              </w:rPr>
              <w:t xml:space="preserve"> </w:t>
            </w:r>
          </w:p>
          <w:p w:rsidR="00043828" w:rsidRPr="00161D57" w:rsidRDefault="00043828" w:rsidP="00161D57">
            <w:pPr>
              <w:jc w:val="both"/>
              <w:rPr>
                <w:rFonts w:eastAsia="標楷體"/>
              </w:rPr>
            </w:pPr>
            <w:r w:rsidRPr="00161D57">
              <w:rPr>
                <w:rFonts w:eastAsia="標楷體"/>
              </w:rPr>
              <w:t xml:space="preserve"> 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BF8" w:rsidRDefault="00446BF8" w:rsidP="000A4FC1">
            <w:pPr>
              <w:rPr>
                <w:rFonts w:eastAsia="標楷體"/>
              </w:rPr>
            </w:pPr>
          </w:p>
          <w:p w:rsidR="00395C42" w:rsidRDefault="00395C42" w:rsidP="000A4FC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T: So we</w:t>
            </w:r>
            <w:r>
              <w:rPr>
                <w:rFonts w:eastAsia="標楷體"/>
              </w:rPr>
              <w:t xml:space="preserve">’ve </w:t>
            </w:r>
            <w:r w:rsidR="00EE5B9C">
              <w:rPr>
                <w:rFonts w:eastAsia="標楷體"/>
              </w:rPr>
              <w:t xml:space="preserve">learned </w:t>
            </w:r>
            <w:r>
              <w:rPr>
                <w:rFonts w:eastAsia="標楷體"/>
              </w:rPr>
              <w:t>how to measure things with paper clips. Now we’re going to compare more things and people</w:t>
            </w:r>
            <w:r>
              <w:rPr>
                <w:rFonts w:eastAsia="標楷體" w:hint="eastAsia"/>
              </w:rPr>
              <w:t xml:space="preserve">. </w:t>
            </w:r>
          </w:p>
          <w:p w:rsidR="00395C42" w:rsidRDefault="009E0070" w:rsidP="000A4FC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Look what we have here. </w:t>
            </w:r>
            <w:r>
              <w:rPr>
                <w:rFonts w:eastAsia="標楷體"/>
              </w:rPr>
              <w:t>Ha! We</w:t>
            </w:r>
            <w:proofErr w:type="gramStart"/>
            <w:r>
              <w:rPr>
                <w:rFonts w:eastAsia="標楷體"/>
              </w:rPr>
              <w:t>’</w:t>
            </w:r>
            <w:proofErr w:type="gramEnd"/>
            <w:r>
              <w:rPr>
                <w:rFonts w:eastAsia="標楷體"/>
              </w:rPr>
              <w:t>ve got “</w:t>
            </w:r>
            <w:r w:rsidR="00C8591F">
              <w:rPr>
                <w:rFonts w:eastAsia="標楷體" w:hint="eastAsia"/>
              </w:rPr>
              <w:t>T</w:t>
            </w:r>
            <w:r w:rsidR="00C8591F">
              <w:rPr>
                <w:rFonts w:eastAsia="標楷體"/>
              </w:rPr>
              <w:t>akeshi</w:t>
            </w:r>
            <w:r w:rsidR="00C8591F">
              <w:rPr>
                <w:rFonts w:eastAsia="標楷體" w:hint="eastAsia"/>
              </w:rPr>
              <w:t>，</w:t>
            </w:r>
            <w:proofErr w:type="spellStart"/>
            <w:r w:rsidR="00C8591F">
              <w:rPr>
                <w:rFonts w:eastAsia="標楷體" w:hint="eastAsia"/>
              </w:rPr>
              <w:t>Suneo</w:t>
            </w:r>
            <w:proofErr w:type="spellEnd"/>
            <w:r w:rsidR="00C8591F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and </w:t>
            </w:r>
            <w:proofErr w:type="spellStart"/>
            <w:r>
              <w:rPr>
                <w:rFonts w:eastAsia="標楷體" w:hint="eastAsia"/>
              </w:rPr>
              <w:t>Doraemo</w:t>
            </w:r>
            <w:r>
              <w:rPr>
                <w:rFonts w:eastAsia="標楷體"/>
              </w:rPr>
              <w:t>n</w:t>
            </w:r>
            <w:proofErr w:type="spellEnd"/>
            <w:r>
              <w:rPr>
                <w:rFonts w:eastAsia="標楷體"/>
              </w:rPr>
              <w:t xml:space="preserve">”, so who is the tallest? Who is the shortest?  </w:t>
            </w:r>
          </w:p>
          <w:p w:rsidR="00395C42" w:rsidRDefault="00395C42" w:rsidP="000A4FC1">
            <w:pPr>
              <w:rPr>
                <w:rFonts w:eastAsia="標楷體"/>
              </w:rPr>
            </w:pPr>
          </w:p>
          <w:p w:rsidR="00395C42" w:rsidRPr="00446BF8" w:rsidRDefault="00395C42" w:rsidP="000A4FC1">
            <w:pPr>
              <w:rPr>
                <w:rFonts w:eastAsia="標楷體"/>
              </w:rPr>
            </w:pPr>
          </w:p>
          <w:p w:rsidR="000A4FC1" w:rsidRPr="00446BF8" w:rsidRDefault="00C2481D" w:rsidP="000A4FC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T: </w:t>
            </w:r>
            <w:r w:rsidR="00CC0C50">
              <w:rPr>
                <w:rFonts w:eastAsia="標楷體"/>
              </w:rPr>
              <w:t xml:space="preserve">Kids, look around the classroom. </w:t>
            </w:r>
            <w:r>
              <w:rPr>
                <w:rFonts w:eastAsia="標楷體" w:hint="eastAsia"/>
              </w:rPr>
              <w:t xml:space="preserve">Please find </w:t>
            </w:r>
            <w:r w:rsidR="00446BF8" w:rsidRPr="00446BF8">
              <w:rPr>
                <w:rFonts w:eastAsia="標楷體" w:hint="eastAsia"/>
              </w:rPr>
              <w:t xml:space="preserve">me </w:t>
            </w:r>
            <w:r w:rsidR="001C2413">
              <w:rPr>
                <w:rFonts w:eastAsia="標楷體" w:hint="eastAsia"/>
              </w:rPr>
              <w:t xml:space="preserve">something </w:t>
            </w:r>
            <w:r w:rsidR="00B921C6">
              <w:rPr>
                <w:rFonts w:eastAsia="標楷體" w:hint="eastAsia"/>
              </w:rPr>
              <w:t xml:space="preserve">bigger than my </w:t>
            </w:r>
            <w:r w:rsidR="00B921C6">
              <w:rPr>
                <w:rFonts w:eastAsia="標楷體"/>
              </w:rPr>
              <w:t>pen</w:t>
            </w:r>
          </w:p>
          <w:p w:rsidR="00446BF8" w:rsidRPr="00CC0C50" w:rsidRDefault="00446BF8" w:rsidP="001C04FD">
            <w:pPr>
              <w:rPr>
                <w:rFonts w:eastAsia="標楷體"/>
              </w:rPr>
            </w:pPr>
          </w:p>
          <w:p w:rsidR="00A92BFF" w:rsidRPr="005E7E73" w:rsidRDefault="00446BF8" w:rsidP="001C04F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T: Are the pen and the pencil</w:t>
            </w:r>
            <w:r w:rsidR="001C2413">
              <w:rPr>
                <w:rFonts w:eastAsia="標楷體"/>
              </w:rPr>
              <w:t xml:space="preserve"> the same long? </w:t>
            </w:r>
          </w:p>
          <w:p w:rsidR="0047310C" w:rsidRPr="00CC0C50" w:rsidRDefault="00EA586B" w:rsidP="001C04FD">
            <w:pPr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</w:t>
            </w:r>
          </w:p>
          <w:p w:rsidR="00834DAB" w:rsidRDefault="003632F8" w:rsidP="001C04FD">
            <w:pPr>
              <w:rPr>
                <w:rFonts w:eastAsia="標楷體"/>
              </w:rPr>
            </w:pPr>
            <w:r w:rsidRPr="003632F8">
              <w:rPr>
                <w:rFonts w:eastAsia="標楷體" w:hint="eastAsia"/>
              </w:rPr>
              <w:t>T:</w:t>
            </w:r>
            <w:r>
              <w:rPr>
                <w:rFonts w:eastAsia="標楷體" w:hint="eastAsia"/>
              </w:rPr>
              <w:t xml:space="preserve"> </w:t>
            </w:r>
            <w:r w:rsidR="0075258B">
              <w:rPr>
                <w:rFonts w:eastAsia="標楷體"/>
              </w:rPr>
              <w:t xml:space="preserve">Ok. </w:t>
            </w:r>
            <w:r w:rsidR="00834DAB">
              <w:rPr>
                <w:rFonts w:eastAsia="標楷體"/>
              </w:rPr>
              <w:t>Now you are going to tell me the biggest/longest/shortest/</w:t>
            </w:r>
          </w:p>
          <w:p w:rsidR="00D0581A" w:rsidRPr="00834DAB" w:rsidRDefault="00834DAB" w:rsidP="001C04FD">
            <w:pPr>
              <w:rPr>
                <w:rFonts w:eastAsia="標楷體"/>
              </w:rPr>
            </w:pPr>
            <w:r>
              <w:rPr>
                <w:rFonts w:eastAsia="標楷體"/>
              </w:rPr>
              <w:t>smallest thing in the classroom. T</w:t>
            </w:r>
            <w:r w:rsidR="0075258B">
              <w:rPr>
                <w:rFonts w:eastAsia="標楷體"/>
              </w:rPr>
              <w:t>here are 4 of you in a group.</w:t>
            </w:r>
            <w:r>
              <w:rPr>
                <w:rFonts w:eastAsia="標楷體"/>
              </w:rPr>
              <w:t xml:space="preserve"> Number 1 of the group draw me the </w:t>
            </w:r>
            <w:r w:rsidR="00CC0C50">
              <w:rPr>
                <w:rFonts w:eastAsia="標楷體"/>
              </w:rPr>
              <w:t xml:space="preserve">biggest thing in the classroom. </w:t>
            </w:r>
            <w:r>
              <w:rPr>
                <w:rFonts w:eastAsia="標楷體"/>
              </w:rPr>
              <w:t xml:space="preserve">Number 2…. </w:t>
            </w:r>
            <w:r w:rsidR="0075258B">
              <w:rPr>
                <w:rFonts w:eastAsia="標楷體"/>
              </w:rPr>
              <w:t xml:space="preserve"> </w:t>
            </w:r>
          </w:p>
          <w:p w:rsidR="00D0581A" w:rsidRDefault="00D0581A" w:rsidP="001C04FD">
            <w:pPr>
              <w:rPr>
                <w:rFonts w:eastAsia="標楷體"/>
                <w:b/>
              </w:rPr>
            </w:pPr>
          </w:p>
          <w:p w:rsidR="00D0581A" w:rsidRPr="003F153E" w:rsidRDefault="00D0581A" w:rsidP="001C04FD">
            <w:pPr>
              <w:rPr>
                <w:rFonts w:eastAsia="標楷體"/>
              </w:rPr>
            </w:pPr>
          </w:p>
          <w:p w:rsidR="00043FEC" w:rsidRPr="003F153E" w:rsidRDefault="002515D0" w:rsidP="001C04FD">
            <w:pPr>
              <w:rPr>
                <w:rFonts w:eastAsia="標楷體"/>
              </w:rPr>
            </w:pPr>
            <w:r w:rsidRPr="003F153E">
              <w:rPr>
                <w:rFonts w:eastAsia="標楷體" w:hint="eastAsia"/>
              </w:rPr>
              <w:t xml:space="preserve">T: </w:t>
            </w:r>
            <w:r w:rsidRPr="003F153E">
              <w:rPr>
                <w:rFonts w:eastAsia="標楷體"/>
              </w:rPr>
              <w:t xml:space="preserve">Kids! </w:t>
            </w:r>
          </w:p>
          <w:p w:rsidR="00043FEC" w:rsidRPr="003F153E" w:rsidRDefault="00043FEC" w:rsidP="001C04FD">
            <w:pPr>
              <w:rPr>
                <w:rFonts w:eastAsia="標楷體"/>
              </w:rPr>
            </w:pPr>
            <w:r w:rsidRPr="003F153E">
              <w:rPr>
                <w:rFonts w:eastAsia="標楷體"/>
              </w:rPr>
              <w:t xml:space="preserve">Look at the ribbon. </w:t>
            </w:r>
          </w:p>
          <w:p w:rsidR="00043FEC" w:rsidRPr="003F153E" w:rsidRDefault="00043FEC" w:rsidP="001C04FD">
            <w:pPr>
              <w:rPr>
                <w:rFonts w:eastAsia="標楷體"/>
              </w:rPr>
            </w:pPr>
            <w:r w:rsidRPr="003F153E">
              <w:rPr>
                <w:rFonts w:eastAsia="標楷體"/>
              </w:rPr>
              <w:t xml:space="preserve">Now, can anyone tell </w:t>
            </w:r>
            <w:r w:rsidRPr="003F153E">
              <w:rPr>
                <w:rFonts w:eastAsia="標楷體"/>
              </w:rPr>
              <w:lastRenderedPageBreak/>
              <w:t xml:space="preserve">me how many clips long is this ribbon? </w:t>
            </w:r>
          </w:p>
          <w:p w:rsidR="00D0581A" w:rsidRPr="003F153E" w:rsidRDefault="002515D0" w:rsidP="001C04FD">
            <w:pPr>
              <w:rPr>
                <w:rFonts w:eastAsia="標楷體"/>
              </w:rPr>
            </w:pPr>
            <w:r w:rsidRPr="003F153E">
              <w:rPr>
                <w:rFonts w:eastAsia="標楷體"/>
              </w:rPr>
              <w:t>Let’s</w:t>
            </w:r>
            <w:r w:rsidRPr="003F153E">
              <w:rPr>
                <w:rFonts w:eastAsia="標楷體" w:hint="eastAsia"/>
              </w:rPr>
              <w:t xml:space="preserve"> </w:t>
            </w:r>
            <w:r w:rsidR="00043FEC" w:rsidRPr="003F153E">
              <w:rPr>
                <w:rFonts w:eastAsia="標楷體"/>
              </w:rPr>
              <w:t xml:space="preserve">use paper clips/ cubes </w:t>
            </w:r>
            <w:r w:rsidRPr="003F153E">
              <w:rPr>
                <w:rFonts w:eastAsia="標楷體"/>
              </w:rPr>
              <w:t>to measure this ribbon</w:t>
            </w:r>
            <w:r w:rsidRPr="003F153E">
              <w:rPr>
                <w:rFonts w:eastAsia="標楷體" w:hint="eastAsia"/>
              </w:rPr>
              <w:t xml:space="preserve">. </w:t>
            </w:r>
          </w:p>
          <w:p w:rsidR="00D0581A" w:rsidRPr="003F153E" w:rsidRDefault="00043FEC" w:rsidP="001C04FD">
            <w:pPr>
              <w:rPr>
                <w:rFonts w:eastAsia="標楷體"/>
              </w:rPr>
            </w:pPr>
            <w:r w:rsidRPr="003F153E">
              <w:rPr>
                <w:rFonts w:eastAsia="標楷體"/>
              </w:rPr>
              <w:t>So the ribbon is 8 clips long.  The ribbon is 10 cubes long.  Why?</w:t>
            </w:r>
          </w:p>
          <w:p w:rsidR="00C94905" w:rsidRPr="003F153E" w:rsidRDefault="00C94905" w:rsidP="001C04FD">
            <w:pPr>
              <w:rPr>
                <w:rFonts w:eastAsia="標楷體"/>
              </w:rPr>
            </w:pPr>
          </w:p>
          <w:p w:rsidR="00C94905" w:rsidRDefault="00C94905" w:rsidP="001C04FD">
            <w:pPr>
              <w:rPr>
                <w:rFonts w:eastAsia="標楷體"/>
              </w:rPr>
            </w:pPr>
          </w:p>
          <w:p w:rsidR="00C94905" w:rsidRDefault="00C94905" w:rsidP="001C04FD">
            <w:pPr>
              <w:rPr>
                <w:rFonts w:eastAsia="標楷體"/>
              </w:rPr>
            </w:pPr>
          </w:p>
          <w:p w:rsidR="00C94905" w:rsidRDefault="00C94905" w:rsidP="001C04FD">
            <w:pPr>
              <w:rPr>
                <w:rFonts w:eastAsia="標楷體"/>
              </w:rPr>
            </w:pPr>
          </w:p>
          <w:p w:rsidR="00D0581A" w:rsidRPr="00D0581A" w:rsidRDefault="00D0581A" w:rsidP="001C04FD">
            <w:pPr>
              <w:rPr>
                <w:rFonts w:eastAsia="標楷體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2BFF" w:rsidRPr="00446BF8" w:rsidRDefault="00A92BFF" w:rsidP="001C04FD">
            <w:pPr>
              <w:jc w:val="both"/>
              <w:rPr>
                <w:rFonts w:eastAsia="標楷體"/>
                <w:b/>
              </w:rPr>
            </w:pPr>
          </w:p>
          <w:p w:rsidR="00446BF8" w:rsidRPr="00446BF8" w:rsidRDefault="00446BF8" w:rsidP="000A4FC1">
            <w:pPr>
              <w:rPr>
                <w:rFonts w:eastAsia="標楷體"/>
              </w:rPr>
            </w:pPr>
          </w:p>
          <w:p w:rsidR="00446BF8" w:rsidRPr="00446BF8" w:rsidRDefault="000A4FC1" w:rsidP="00EA586B">
            <w:pPr>
              <w:rPr>
                <w:rFonts w:eastAsia="標楷體"/>
              </w:rPr>
            </w:pPr>
            <w:r w:rsidRPr="00446BF8">
              <w:rPr>
                <w:rFonts w:eastAsia="標楷體"/>
              </w:rPr>
              <w:t>S</w:t>
            </w:r>
            <w:r w:rsidR="001C2413">
              <w:rPr>
                <w:rFonts w:eastAsia="標楷體"/>
              </w:rPr>
              <w:t>.s</w:t>
            </w:r>
            <w:r w:rsidRPr="00446BF8">
              <w:rPr>
                <w:rFonts w:eastAsia="標楷體" w:hint="eastAsia"/>
              </w:rPr>
              <w:t xml:space="preserve">: </w:t>
            </w:r>
            <w:r w:rsidR="00EA586B">
              <w:rPr>
                <w:rFonts w:eastAsia="標楷體"/>
              </w:rPr>
              <w:t>(</w:t>
            </w:r>
            <w:proofErr w:type="spellStart"/>
            <w:r w:rsidR="00EA586B">
              <w:rPr>
                <w:rFonts w:eastAsia="標楷體" w:hint="eastAsia"/>
              </w:rPr>
              <w:t>Doraemon</w:t>
            </w:r>
            <w:proofErr w:type="spellEnd"/>
            <w:r w:rsidR="00EA586B">
              <w:rPr>
                <w:rFonts w:eastAsia="標楷體"/>
              </w:rPr>
              <w:t>)</w:t>
            </w:r>
            <w:r w:rsidR="00EA586B">
              <w:rPr>
                <w:rFonts w:eastAsia="標楷體" w:hint="eastAsia"/>
              </w:rPr>
              <w:t xml:space="preserve"> is the shortest. </w:t>
            </w:r>
            <w:r w:rsidR="0078165F">
              <w:rPr>
                <w:rFonts w:eastAsia="標楷體" w:hint="eastAsia"/>
              </w:rPr>
              <w:t>T</w:t>
            </w:r>
            <w:r w:rsidR="0078165F">
              <w:rPr>
                <w:rFonts w:eastAsia="標楷體"/>
              </w:rPr>
              <w:t>akeshi</w:t>
            </w:r>
            <w:r w:rsidR="00EA586B">
              <w:rPr>
                <w:rFonts w:eastAsia="標楷體" w:hint="eastAsia"/>
              </w:rPr>
              <w:t xml:space="preserve"> is the tallest. </w:t>
            </w:r>
          </w:p>
          <w:p w:rsidR="000A4FC1" w:rsidRPr="00446BF8" w:rsidRDefault="000A4FC1" w:rsidP="000A4FC1">
            <w:pPr>
              <w:rPr>
                <w:rFonts w:eastAsia="標楷體"/>
              </w:rPr>
            </w:pPr>
          </w:p>
          <w:p w:rsidR="00A92BFF" w:rsidRDefault="00A92BFF" w:rsidP="001C04FD">
            <w:pPr>
              <w:rPr>
                <w:rFonts w:eastAsia="標楷體"/>
              </w:rPr>
            </w:pPr>
          </w:p>
          <w:p w:rsidR="003632F8" w:rsidRDefault="003632F8" w:rsidP="001C04FD">
            <w:pPr>
              <w:rPr>
                <w:rFonts w:eastAsia="標楷體"/>
              </w:rPr>
            </w:pPr>
          </w:p>
          <w:p w:rsidR="003632F8" w:rsidRDefault="003632F8" w:rsidP="001C04FD">
            <w:pPr>
              <w:rPr>
                <w:rFonts w:eastAsia="標楷體"/>
              </w:rPr>
            </w:pPr>
          </w:p>
          <w:p w:rsidR="0075258B" w:rsidRDefault="0075258B" w:rsidP="001C04FD">
            <w:pPr>
              <w:rPr>
                <w:rFonts w:eastAsia="標楷體"/>
              </w:rPr>
            </w:pPr>
          </w:p>
          <w:p w:rsidR="00CC0C50" w:rsidRDefault="00CC0C50" w:rsidP="0075258B">
            <w:pPr>
              <w:rPr>
                <w:rFonts w:eastAsia="標楷體"/>
              </w:rPr>
            </w:pPr>
          </w:p>
          <w:p w:rsidR="00CC0C50" w:rsidRDefault="00CC0C50" w:rsidP="0075258B">
            <w:pPr>
              <w:rPr>
                <w:rFonts w:eastAsia="標楷體"/>
              </w:rPr>
            </w:pPr>
          </w:p>
          <w:p w:rsidR="00CC0C50" w:rsidRDefault="00CC0C50" w:rsidP="0075258B">
            <w:pPr>
              <w:rPr>
                <w:rFonts w:eastAsia="標楷體"/>
              </w:rPr>
            </w:pPr>
          </w:p>
          <w:p w:rsidR="00CC0C50" w:rsidRDefault="00CC0C50" w:rsidP="0075258B">
            <w:pPr>
              <w:rPr>
                <w:rFonts w:eastAsia="標楷體"/>
              </w:rPr>
            </w:pPr>
          </w:p>
          <w:p w:rsidR="00D0581A" w:rsidRDefault="003632F8" w:rsidP="0075258B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S</w:t>
            </w:r>
            <w:r w:rsidR="00CC0C50">
              <w:rPr>
                <w:rFonts w:eastAsia="標楷體"/>
              </w:rPr>
              <w:t>.s</w:t>
            </w:r>
            <w:r>
              <w:rPr>
                <w:rFonts w:eastAsia="標楷體" w:hint="eastAsia"/>
              </w:rPr>
              <w:t xml:space="preserve">: </w:t>
            </w:r>
            <w:r w:rsidR="0078165F">
              <w:rPr>
                <w:rFonts w:eastAsia="標楷體"/>
              </w:rPr>
              <w:t>(</w:t>
            </w:r>
            <w:r w:rsidR="00CC0C50">
              <w:rPr>
                <w:rFonts w:eastAsia="標楷體"/>
              </w:rPr>
              <w:t xml:space="preserve">Any possible </w:t>
            </w:r>
            <w:proofErr w:type="gramStart"/>
            <w:r w:rsidR="00CC0C50">
              <w:rPr>
                <w:rFonts w:eastAsia="標楷體"/>
              </w:rPr>
              <w:t>answers )</w:t>
            </w:r>
            <w:proofErr w:type="gramEnd"/>
            <w:r w:rsidR="0075258B">
              <w:rPr>
                <w:rFonts w:eastAsia="標楷體"/>
              </w:rPr>
              <w:t xml:space="preserve"> </w:t>
            </w:r>
          </w:p>
          <w:p w:rsidR="00D0581A" w:rsidRDefault="00D0581A" w:rsidP="001C04FD">
            <w:pPr>
              <w:rPr>
                <w:rFonts w:eastAsia="標楷體"/>
              </w:rPr>
            </w:pPr>
          </w:p>
          <w:p w:rsidR="00D0581A" w:rsidRDefault="00D0581A" w:rsidP="001C04FD">
            <w:pPr>
              <w:rPr>
                <w:rFonts w:eastAsia="標楷體"/>
              </w:rPr>
            </w:pPr>
          </w:p>
          <w:p w:rsidR="00D0581A" w:rsidRDefault="00D0581A" w:rsidP="001C04FD">
            <w:pPr>
              <w:rPr>
                <w:rFonts w:eastAsia="標楷體"/>
              </w:rPr>
            </w:pPr>
          </w:p>
          <w:p w:rsidR="00D0581A" w:rsidRDefault="00CC0C50" w:rsidP="001C04F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S.s: </w:t>
            </w:r>
            <w:r>
              <w:rPr>
                <w:rFonts w:eastAsia="標楷體"/>
              </w:rPr>
              <w:t>No, the pencil is longer.</w:t>
            </w:r>
          </w:p>
          <w:p w:rsidR="00D0581A" w:rsidRDefault="00D0581A" w:rsidP="001C04FD">
            <w:pPr>
              <w:rPr>
                <w:rFonts w:eastAsia="標楷體"/>
              </w:rPr>
            </w:pPr>
          </w:p>
          <w:p w:rsidR="00D0581A" w:rsidRDefault="00D0581A" w:rsidP="001C04FD">
            <w:pPr>
              <w:rPr>
                <w:rFonts w:eastAsia="標楷體"/>
              </w:rPr>
            </w:pPr>
          </w:p>
          <w:p w:rsidR="00D0581A" w:rsidRDefault="00D0581A" w:rsidP="001C04FD">
            <w:pPr>
              <w:rPr>
                <w:rFonts w:eastAsia="標楷體"/>
              </w:rPr>
            </w:pPr>
          </w:p>
          <w:p w:rsidR="00D0581A" w:rsidRDefault="00D0581A" w:rsidP="001C04FD">
            <w:pPr>
              <w:rPr>
                <w:rFonts w:eastAsia="標楷體"/>
              </w:rPr>
            </w:pPr>
          </w:p>
          <w:p w:rsidR="00D0581A" w:rsidRDefault="00CC0C50" w:rsidP="001C04FD">
            <w:pPr>
              <w:rPr>
                <w:rFonts w:eastAsia="標楷體"/>
              </w:rPr>
            </w:pPr>
            <w:r>
              <w:rPr>
                <w:rFonts w:eastAsia="標楷體"/>
              </w:rPr>
              <w:t xml:space="preserve"> </w:t>
            </w:r>
          </w:p>
          <w:p w:rsidR="00CC0C50" w:rsidRDefault="00CC0C50" w:rsidP="001C04FD">
            <w:pPr>
              <w:rPr>
                <w:rFonts w:eastAsia="標楷體"/>
              </w:rPr>
            </w:pPr>
          </w:p>
          <w:p w:rsidR="00CC0C50" w:rsidRDefault="00CC0C50" w:rsidP="001C04F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S.s:</w:t>
            </w:r>
          </w:p>
          <w:p w:rsidR="00D0581A" w:rsidRDefault="00CC0C50" w:rsidP="001C04FD">
            <w:pPr>
              <w:rPr>
                <w:rFonts w:eastAsia="標楷體"/>
              </w:rPr>
            </w:pPr>
            <w:proofErr w:type="gramStart"/>
            <w:r>
              <w:rPr>
                <w:rFonts w:eastAsia="標楷體"/>
              </w:rPr>
              <w:t>(  )</w:t>
            </w:r>
            <w:proofErr w:type="gramEnd"/>
            <w:r>
              <w:rPr>
                <w:rFonts w:eastAsia="標楷體"/>
              </w:rPr>
              <w:t xml:space="preserve"> </w:t>
            </w:r>
            <w:r w:rsidRPr="00CC0C50">
              <w:rPr>
                <w:rFonts w:eastAsia="標楷體"/>
              </w:rPr>
              <w:t>is the biggest thing in the classroo</w:t>
            </w:r>
            <w:r>
              <w:rPr>
                <w:rFonts w:eastAsia="標楷體"/>
              </w:rPr>
              <w:t>m because it is bigger than ( )</w:t>
            </w:r>
            <w:r w:rsidRPr="00CC0C50">
              <w:rPr>
                <w:rFonts w:eastAsia="標楷體"/>
              </w:rPr>
              <w:t>.</w:t>
            </w:r>
          </w:p>
          <w:p w:rsidR="00D0581A" w:rsidRDefault="00D0581A" w:rsidP="001C04FD">
            <w:pPr>
              <w:rPr>
                <w:rFonts w:eastAsia="標楷體"/>
              </w:rPr>
            </w:pPr>
          </w:p>
          <w:p w:rsidR="00D0581A" w:rsidRDefault="00D0581A" w:rsidP="001C04FD">
            <w:pPr>
              <w:rPr>
                <w:rFonts w:eastAsia="標楷體"/>
              </w:rPr>
            </w:pPr>
          </w:p>
          <w:p w:rsidR="00043FEC" w:rsidRDefault="00043FEC" w:rsidP="001C04FD">
            <w:pPr>
              <w:rPr>
                <w:rFonts w:eastAsia="標楷體"/>
              </w:rPr>
            </w:pPr>
          </w:p>
          <w:p w:rsidR="00043FEC" w:rsidRDefault="00043FEC" w:rsidP="001C04FD">
            <w:pPr>
              <w:rPr>
                <w:rFonts w:eastAsia="標楷體"/>
              </w:rPr>
            </w:pPr>
          </w:p>
          <w:p w:rsidR="00043FEC" w:rsidRDefault="00043FEC" w:rsidP="001C04F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S.s: (</w:t>
            </w:r>
            <w:r>
              <w:rPr>
                <w:rFonts w:eastAsia="標楷體"/>
              </w:rPr>
              <w:t>Possible answers</w:t>
            </w:r>
            <w:r>
              <w:rPr>
                <w:rFonts w:eastAsia="標楷體" w:hint="eastAsia"/>
              </w:rPr>
              <w:t>)</w:t>
            </w:r>
          </w:p>
          <w:p w:rsidR="00043FEC" w:rsidRDefault="00043FEC" w:rsidP="001C04FD">
            <w:pPr>
              <w:rPr>
                <w:rFonts w:eastAsia="標楷體"/>
              </w:rPr>
            </w:pPr>
          </w:p>
          <w:p w:rsidR="00043FEC" w:rsidRDefault="00043FEC" w:rsidP="001C04FD">
            <w:pPr>
              <w:rPr>
                <w:rFonts w:eastAsia="標楷體"/>
              </w:rPr>
            </w:pPr>
          </w:p>
          <w:p w:rsidR="00043FEC" w:rsidRDefault="00043FEC" w:rsidP="001C04FD">
            <w:pPr>
              <w:rPr>
                <w:rFonts w:eastAsia="標楷體"/>
              </w:rPr>
            </w:pPr>
          </w:p>
          <w:p w:rsidR="00043FEC" w:rsidRDefault="00043FEC" w:rsidP="001C04FD">
            <w:pPr>
              <w:rPr>
                <w:rFonts w:eastAsia="標楷體"/>
              </w:rPr>
            </w:pPr>
          </w:p>
          <w:p w:rsidR="00043FEC" w:rsidRPr="005E7E73" w:rsidRDefault="00043FEC" w:rsidP="001C04FD">
            <w:pPr>
              <w:rPr>
                <w:rFonts w:eastAsia="標楷體"/>
              </w:rPr>
            </w:pPr>
            <w:r>
              <w:rPr>
                <w:rFonts w:eastAsia="標楷體"/>
              </w:rPr>
              <w:t>S.s: (Possible answers)</w:t>
            </w:r>
          </w:p>
        </w:tc>
      </w:tr>
      <w:tr w:rsidR="00A92BFF" w:rsidRPr="00CC54A0" w:rsidTr="001C04FD">
        <w:trPr>
          <w:trHeight w:val="2117"/>
          <w:jc w:val="center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2BFF" w:rsidRPr="00CC54A0" w:rsidRDefault="00A92BFF" w:rsidP="001C04FD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lastRenderedPageBreak/>
              <w:t>評量方式</w:t>
            </w:r>
          </w:p>
          <w:p w:rsidR="00A92BFF" w:rsidRPr="00CC54A0" w:rsidRDefault="00A92BFF" w:rsidP="001C04FD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(</w:t>
            </w:r>
            <w:r w:rsidRPr="00CC54A0">
              <w:rPr>
                <w:rFonts w:eastAsia="標楷體"/>
                <w:b/>
              </w:rPr>
              <w:t>評量內容與策略</w:t>
            </w:r>
            <w:r w:rsidRPr="00CC54A0">
              <w:rPr>
                <w:rFonts w:eastAsia="標楷體"/>
                <w:b/>
              </w:rPr>
              <w:t>)</w:t>
            </w:r>
          </w:p>
        </w:tc>
        <w:tc>
          <w:tcPr>
            <w:tcW w:w="4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2BFF" w:rsidRPr="0047310C" w:rsidRDefault="00A92BFF" w:rsidP="00BB644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47310C">
              <w:rPr>
                <w:rFonts w:ascii="新細明體" w:hAnsi="新細明體" w:cs="新細明體" w:hint="eastAsia"/>
                <w:color w:val="000000"/>
              </w:rPr>
              <w:t>透過</w:t>
            </w:r>
            <w:r w:rsidR="0047310C">
              <w:rPr>
                <w:rFonts w:hint="eastAsia"/>
                <w:color w:val="000000"/>
              </w:rPr>
              <w:t>照片</w:t>
            </w:r>
            <w:proofErr w:type="spellStart"/>
            <w:r w:rsidR="001E6DEE" w:rsidRPr="0047310C">
              <w:rPr>
                <w:rFonts w:hint="eastAsia"/>
                <w:color w:val="000000"/>
              </w:rPr>
              <w:t>ppt</w:t>
            </w:r>
            <w:proofErr w:type="spellEnd"/>
            <w:r w:rsidR="00EF3E18">
              <w:rPr>
                <w:rFonts w:ascii="新細明體" w:hAnsi="新細明體" w:cs="新細明體" w:hint="eastAsia"/>
                <w:color w:val="000000"/>
              </w:rPr>
              <w:t>詢問</w:t>
            </w:r>
            <w:r w:rsidR="001E6DEE">
              <w:rPr>
                <w:rFonts w:ascii="新細明體" w:hAnsi="新細明體" w:cs="新細明體" w:hint="eastAsia"/>
                <w:color w:val="000000"/>
              </w:rPr>
              <w:t>相關</w:t>
            </w:r>
            <w:r w:rsidR="0089442A">
              <w:rPr>
                <w:rFonts w:ascii="新細明體" w:hAnsi="新細明體" w:cs="新細明體" w:hint="eastAsia"/>
                <w:color w:val="000000"/>
              </w:rPr>
              <w:t>問題</w:t>
            </w:r>
            <w:r w:rsidR="0047310C">
              <w:rPr>
                <w:rFonts w:ascii="新細明體" w:hAnsi="新細明體" w:cs="新細明體" w:hint="eastAsia"/>
                <w:color w:val="000000"/>
              </w:rPr>
              <w:t>，確認學生</w:t>
            </w:r>
            <w:r w:rsidR="001E6DEE">
              <w:rPr>
                <w:rFonts w:ascii="新細明體" w:hAnsi="新細明體" w:cs="新細明體" w:hint="eastAsia"/>
                <w:color w:val="000000"/>
              </w:rPr>
              <w:t>能</w:t>
            </w:r>
            <w:r w:rsidR="00771642">
              <w:rPr>
                <w:rFonts w:hint="eastAsia"/>
                <w:color w:val="000000"/>
              </w:rPr>
              <w:t>以不同面向比較物件</w:t>
            </w:r>
            <w:r w:rsidRPr="0047310C">
              <w:rPr>
                <w:rFonts w:asciiTheme="minorEastAsia" w:hAnsiTheme="minorEastAsia" w:hint="eastAsia"/>
                <w:color w:val="000000"/>
              </w:rPr>
              <w:t>。</w:t>
            </w:r>
          </w:p>
          <w:p w:rsidR="00A92BFF" w:rsidRPr="0047310C" w:rsidRDefault="00771642" w:rsidP="00BB644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透過學生給予的答案，審視學生的理解</w:t>
            </w:r>
            <w:r w:rsidR="00A92BFF" w:rsidRPr="0047310C">
              <w:rPr>
                <w:rFonts w:asciiTheme="minorEastAsia" w:hAnsiTheme="minorEastAsia" w:hint="eastAsia"/>
                <w:color w:val="000000"/>
              </w:rPr>
              <w:t>。</w:t>
            </w:r>
          </w:p>
          <w:p w:rsidR="00A92BFF" w:rsidRDefault="00A92BFF" w:rsidP="00BB644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新細明體" w:hAnsi="新細明體" w:cs="新細明體" w:hint="eastAsia"/>
                <w:color w:val="000000"/>
              </w:rPr>
              <w:t>利用</w:t>
            </w:r>
            <w:r>
              <w:rPr>
                <w:rFonts w:hint="eastAsia"/>
                <w:color w:val="000000"/>
              </w:rPr>
              <w:t>隨堂</w:t>
            </w:r>
            <w:r w:rsidRPr="00CD7850">
              <w:rPr>
                <w:rFonts w:ascii="新細明體" w:hAnsi="新細明體" w:cs="新細明體" w:hint="eastAsia"/>
                <w:color w:val="000000"/>
              </w:rPr>
              <w:t>觀察，確認學生是否達到學習目標</w:t>
            </w:r>
            <w:r w:rsidRPr="00CD7850">
              <w:rPr>
                <w:rFonts w:ascii="新細明體" w:hAnsi="新細明體" w:hint="eastAsia"/>
                <w:color w:val="000000"/>
              </w:rPr>
              <w:t>。</w:t>
            </w:r>
          </w:p>
          <w:p w:rsidR="003100D4" w:rsidRDefault="003100D4" w:rsidP="00BB644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新細明體" w:hAnsi="新細明體" w:cs="新細明體" w:hint="eastAsia"/>
                <w:color w:val="000000"/>
              </w:rPr>
              <w:t>觀察學生是否能夠</w:t>
            </w:r>
            <w:r>
              <w:rPr>
                <w:rFonts w:asciiTheme="minorEastAsia" w:hAnsiTheme="minorEastAsia" w:hint="eastAsia"/>
                <w:color w:val="000000"/>
              </w:rPr>
              <w:t>獨立</w:t>
            </w:r>
            <w:r>
              <w:rPr>
                <w:rFonts w:ascii="新細明體" w:hAnsi="新細明體" w:cs="新細明體" w:hint="eastAsia"/>
                <w:color w:val="000000"/>
              </w:rPr>
              <w:t>完成</w:t>
            </w:r>
            <w:r>
              <w:rPr>
                <w:rFonts w:hint="eastAsia"/>
                <w:color w:val="000000"/>
              </w:rPr>
              <w:t>書寫學習單</w:t>
            </w:r>
            <w:r w:rsidR="00D0581A">
              <w:rPr>
                <w:rFonts w:hint="eastAsia"/>
                <w:color w:val="000000"/>
              </w:rPr>
              <w:t xml:space="preserve">: </w:t>
            </w:r>
          </w:p>
          <w:p w:rsidR="00161D57" w:rsidRDefault="003100D4" w:rsidP="00161D57">
            <w:pPr>
              <w:jc w:val="both"/>
            </w:pPr>
            <w:r>
              <w:rPr>
                <w:rFonts w:hint="eastAsia"/>
              </w:rPr>
              <w:t xml:space="preserve">     </w:t>
            </w:r>
            <w:r w:rsidR="00161D57">
              <w:rPr>
                <w:rFonts w:hint="eastAsia"/>
              </w:rPr>
              <w:t>Excellent</w:t>
            </w:r>
            <w:r w:rsidR="00161D57">
              <w:t xml:space="preserve">: </w:t>
            </w:r>
            <w:r w:rsidR="00161D57">
              <w:rPr>
                <w:rFonts w:hint="eastAsia"/>
              </w:rPr>
              <w:t xml:space="preserve"> </w:t>
            </w:r>
            <w:r w:rsidR="00161D57">
              <w:t>學生能</w:t>
            </w:r>
            <w:r w:rsidR="00161D57">
              <w:rPr>
                <w:rFonts w:hint="eastAsia"/>
              </w:rPr>
              <w:t>獨立</w:t>
            </w:r>
            <w:r w:rsidR="00161D57">
              <w:t>完成學習單</w:t>
            </w:r>
            <w:r w:rsidR="00161D57">
              <w:rPr>
                <w:rFonts w:hint="eastAsia"/>
              </w:rPr>
              <w:t>且全部正確。</w:t>
            </w:r>
            <w:r w:rsidR="00161D57">
              <w:rPr>
                <w:rFonts w:asciiTheme="minorEastAsia" w:hAnsiTheme="minorEastAsia" w:hint="eastAsia"/>
              </w:rPr>
              <w:t>(</w:t>
            </w:r>
            <w:r w:rsidR="00161D57">
              <w:rPr>
                <w:rFonts w:hint="eastAsia"/>
              </w:rPr>
              <w:t>包含名字和座號</w:t>
            </w:r>
            <w:r w:rsidR="00161D57">
              <w:rPr>
                <w:rFonts w:hint="eastAsia"/>
              </w:rPr>
              <w:t>)</w:t>
            </w:r>
          </w:p>
          <w:p w:rsidR="00161D57" w:rsidRDefault="00161D57" w:rsidP="00161D57">
            <w:pPr>
              <w:ind w:leftChars="239" w:left="574"/>
              <w:jc w:val="both"/>
            </w:pPr>
            <w:r>
              <w:rPr>
                <w:rFonts w:hint="eastAsia"/>
              </w:rPr>
              <w:t>Well Done</w:t>
            </w:r>
            <w:r>
              <w:t xml:space="preserve">: </w:t>
            </w:r>
            <w:r>
              <w:rPr>
                <w:rFonts w:hint="eastAsia"/>
              </w:rPr>
              <w:t xml:space="preserve">  </w:t>
            </w:r>
            <w:r>
              <w:t>學生</w:t>
            </w:r>
            <w:r>
              <w:rPr>
                <w:rFonts w:hint="eastAsia"/>
              </w:rPr>
              <w:t>能獨立且正確完成</w:t>
            </w:r>
            <w:r>
              <w:rPr>
                <w:rFonts w:hint="eastAsia"/>
              </w:rPr>
              <w:t xml:space="preserve">80% </w:t>
            </w:r>
            <w:r>
              <w:rPr>
                <w:rFonts w:hint="eastAsia"/>
              </w:rPr>
              <w:t>以上學習單的內容</w:t>
            </w:r>
          </w:p>
          <w:p w:rsidR="00161D57" w:rsidRDefault="00161D57" w:rsidP="00161D57">
            <w:pPr>
              <w:ind w:firstLineChars="300" w:firstLine="720"/>
              <w:jc w:val="both"/>
            </w:pPr>
            <w:r>
              <w:rPr>
                <w:rFonts w:hint="eastAsia"/>
              </w:rPr>
              <w:t xml:space="preserve">   </w:t>
            </w:r>
            <w:r>
              <w:t>Okay:</w:t>
            </w:r>
            <w:r>
              <w:rPr>
                <w:rFonts w:hint="eastAsia"/>
              </w:rPr>
              <w:t xml:space="preserve">   </w:t>
            </w:r>
            <w:r>
              <w:t>學生</w:t>
            </w:r>
            <w:r>
              <w:rPr>
                <w:rFonts w:hint="eastAsia"/>
              </w:rPr>
              <w:t>能獨立且正確</w:t>
            </w:r>
            <w:r>
              <w:t>完成</w:t>
            </w:r>
            <w:r>
              <w:rPr>
                <w:rFonts w:hint="eastAsia"/>
              </w:rPr>
              <w:t xml:space="preserve"> 60% </w:t>
            </w:r>
            <w:r>
              <w:rPr>
                <w:rFonts w:hint="eastAsia"/>
              </w:rPr>
              <w:t>以上學習單的內容</w:t>
            </w:r>
          </w:p>
          <w:p w:rsidR="00161D57" w:rsidRDefault="00161D57" w:rsidP="00161D57">
            <w:pPr>
              <w:ind w:firstLineChars="222" w:firstLine="533"/>
              <w:jc w:val="both"/>
            </w:pPr>
            <w:r>
              <w:rPr>
                <w:rFonts w:hint="eastAsia"/>
              </w:rPr>
              <w:t xml:space="preserve">Need Improvement: </w:t>
            </w:r>
            <w:r>
              <w:rPr>
                <w:rFonts w:hint="eastAsia"/>
              </w:rPr>
              <w:t>未達以上行為</w:t>
            </w:r>
          </w:p>
          <w:p w:rsidR="00CC0C50" w:rsidRPr="00D20710" w:rsidRDefault="00CC0C50" w:rsidP="00CC0C50">
            <w:pPr>
              <w:jc w:val="both"/>
              <w:rPr>
                <w:color w:val="000000"/>
              </w:rPr>
            </w:pPr>
          </w:p>
          <w:p w:rsidR="00A92BFF" w:rsidRPr="00D20710" w:rsidRDefault="00A92BFF" w:rsidP="00310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200" w:left="480" w:firstLineChars="50" w:firstLine="120"/>
              <w:jc w:val="both"/>
              <w:rPr>
                <w:color w:val="000000"/>
              </w:rPr>
            </w:pPr>
          </w:p>
        </w:tc>
      </w:tr>
    </w:tbl>
    <w:p w:rsidR="00A92BFF" w:rsidRPr="00CC54A0" w:rsidRDefault="00A92BFF" w:rsidP="00A92BFF">
      <w:pPr>
        <w:rPr>
          <w:rFonts w:eastAsia="標楷體"/>
        </w:rPr>
      </w:pPr>
    </w:p>
    <w:p w:rsidR="00A92BFF" w:rsidRPr="00A92BFF" w:rsidRDefault="00A92BFF" w:rsidP="00934D7F">
      <w:pPr>
        <w:rPr>
          <w:rFonts w:eastAsia="標楷體"/>
        </w:rPr>
      </w:pPr>
    </w:p>
    <w:sectPr w:rsidR="00A92BFF" w:rsidRPr="00A92BFF" w:rsidSect="00D036CF">
      <w:footerReference w:type="even" r:id="rId29"/>
      <w:footerReference w:type="default" r:id="rId30"/>
      <w:pgSz w:w="11906" w:h="16838"/>
      <w:pgMar w:top="720" w:right="720" w:bottom="720" w:left="720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91F" w:rsidRDefault="00C8591F">
      <w:r>
        <w:separator/>
      </w:r>
    </w:p>
  </w:endnote>
  <w:endnote w:type="continuationSeparator" w:id="0">
    <w:p w:rsidR="00C8591F" w:rsidRDefault="00C8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..?`..">
    <w:altName w:val="標楷體"/>
    <w:charset w:val="88"/>
    <w:family w:val="auto"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DFMingLight-B5">
    <w:altName w:val="新細明體"/>
    <w:charset w:val="88"/>
    <w:family w:val="auto"/>
    <w:pitch w:val="default"/>
    <w:sig w:usb0="00000001" w:usb1="08080000" w:usb2="00000010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華康楷書體W5">
    <w:panose1 w:val="03000509000000000000"/>
    <w:charset w:val="88"/>
    <w:family w:val="script"/>
    <w:pitch w:val="fixed"/>
    <w:sig w:usb0="F1002BFF" w:usb1="29DFFFFF" w:usb2="00000037" w:usb3="00000000" w:csb0="003F00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全真楷書">
    <w:charset w:val="88"/>
    <w:family w:val="auto"/>
    <w:pitch w:val="default"/>
    <w:sig w:usb0="00000001" w:usb1="08080000" w:usb2="00000010" w:usb3="00000000" w:csb0="00100000" w:csb1="00000000"/>
  </w:font>
  <w:font w:name="全真中黑體">
    <w:altName w:val="細明體"/>
    <w:charset w:val="88"/>
    <w:family w:val="auto"/>
    <w:pitch w:val="default"/>
    <w:sig w:usb0="00000085" w:usb1="08080000" w:usb2="00000010" w:usb3="00000000" w:csb0="0010000A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charset w:val="88"/>
    <w:family w:val="auto"/>
    <w:pitch w:val="default"/>
    <w:sig w:usb0="00000001" w:usb1="08080000" w:usb2="00000010" w:usb3="00000000" w:csb0="00100000" w:csb1="00000000"/>
  </w:font>
  <w:font w:name="超研澤中圓">
    <w:altName w:val="新細明體"/>
    <w:charset w:val="88"/>
    <w:family w:val="auto"/>
    <w:pitch w:val="default"/>
    <w:sig w:usb0="00000001" w:usb1="08080000" w:usb2="00000010" w:usb3="00000000" w:csb0="001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91F" w:rsidRDefault="00C8591F">
    <w:pPr>
      <w:pStyle w:val="afc"/>
      <w:framePr w:wrap="around" w:vAnchor="text" w:hAnchor="margin" w:xAlign="center" w:y="1"/>
      <w:rPr>
        <w:rStyle w:val="aff7"/>
      </w:rPr>
    </w:pPr>
    <w:r>
      <w:fldChar w:fldCharType="begin"/>
    </w:r>
    <w:r>
      <w:rPr>
        <w:rStyle w:val="aff7"/>
      </w:rPr>
      <w:instrText xml:space="preserve">PAGE  </w:instrText>
    </w:r>
    <w:r>
      <w:fldChar w:fldCharType="end"/>
    </w:r>
  </w:p>
  <w:p w:rsidR="00C8591F" w:rsidRDefault="00C8591F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5543631"/>
      <w:docPartObj>
        <w:docPartGallery w:val="Page Numbers (Bottom of Page)"/>
        <w:docPartUnique/>
      </w:docPartObj>
    </w:sdtPr>
    <w:sdtContent>
      <w:p w:rsidR="00C8591F" w:rsidRDefault="00C8591F" w:rsidP="00D036CF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D27" w:rsidRPr="00AE2D27">
          <w:rPr>
            <w:noProof/>
            <w:lang w:val="zh-TW"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91F" w:rsidRDefault="00C8591F">
      <w:r>
        <w:separator/>
      </w:r>
    </w:p>
  </w:footnote>
  <w:footnote w:type="continuationSeparator" w:id="0">
    <w:p w:rsidR="00C8591F" w:rsidRDefault="00C85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"/>
      <w:lvlJc w:val="left"/>
      <w:pPr>
        <w:tabs>
          <w:tab w:val="left" w:pos="361"/>
        </w:tabs>
        <w:ind w:left="361" w:hanging="360"/>
      </w:pPr>
      <w:rPr>
        <w:rFonts w:ascii="Wingdings" w:hAnsi="Wingdings" w:hint="default"/>
      </w:rPr>
    </w:lvl>
  </w:abstractNum>
  <w:abstractNum w:abstractNumId="1" w15:restartNumberingAfterBreak="0">
    <w:nsid w:val="07656058"/>
    <w:multiLevelType w:val="multilevel"/>
    <w:tmpl w:val="B2A05262"/>
    <w:lvl w:ilvl="0">
      <w:start w:val="1"/>
      <w:numFmt w:val="upperLetter"/>
      <w:lvlText w:val="%1."/>
      <w:lvlJc w:val="left"/>
      <w:pPr>
        <w:ind w:left="356" w:hanging="360"/>
      </w:pPr>
      <w:rPr>
        <w:shd w:val="clear" w:color="auto" w:fill="D9D9D9"/>
      </w:rPr>
    </w:lvl>
    <w:lvl w:ilvl="1">
      <w:start w:val="1"/>
      <w:numFmt w:val="decimal"/>
      <w:lvlText w:val="%2、"/>
      <w:lvlJc w:val="left"/>
      <w:pPr>
        <w:ind w:left="956" w:hanging="480"/>
      </w:pPr>
    </w:lvl>
    <w:lvl w:ilvl="2">
      <w:start w:val="1"/>
      <w:numFmt w:val="lowerRoman"/>
      <w:lvlText w:val="%3."/>
      <w:lvlJc w:val="right"/>
      <w:pPr>
        <w:ind w:left="1436" w:hanging="480"/>
      </w:pPr>
    </w:lvl>
    <w:lvl w:ilvl="3">
      <w:start w:val="1"/>
      <w:numFmt w:val="decimal"/>
      <w:lvlText w:val="%4."/>
      <w:lvlJc w:val="left"/>
      <w:pPr>
        <w:ind w:left="1916" w:hanging="480"/>
      </w:pPr>
    </w:lvl>
    <w:lvl w:ilvl="4">
      <w:start w:val="1"/>
      <w:numFmt w:val="decimal"/>
      <w:lvlText w:val="%5、"/>
      <w:lvlJc w:val="left"/>
      <w:pPr>
        <w:ind w:left="2396" w:hanging="480"/>
      </w:pPr>
    </w:lvl>
    <w:lvl w:ilvl="5">
      <w:start w:val="1"/>
      <w:numFmt w:val="lowerRoman"/>
      <w:lvlText w:val="%6."/>
      <w:lvlJc w:val="right"/>
      <w:pPr>
        <w:ind w:left="2876" w:hanging="480"/>
      </w:pPr>
    </w:lvl>
    <w:lvl w:ilvl="6">
      <w:start w:val="1"/>
      <w:numFmt w:val="decimal"/>
      <w:lvlText w:val="%7."/>
      <w:lvlJc w:val="left"/>
      <w:pPr>
        <w:ind w:left="3356" w:hanging="480"/>
      </w:pPr>
    </w:lvl>
    <w:lvl w:ilvl="7">
      <w:start w:val="1"/>
      <w:numFmt w:val="decimal"/>
      <w:lvlText w:val="%8、"/>
      <w:lvlJc w:val="left"/>
      <w:pPr>
        <w:ind w:left="3836" w:hanging="480"/>
      </w:pPr>
    </w:lvl>
    <w:lvl w:ilvl="8">
      <w:start w:val="1"/>
      <w:numFmt w:val="lowerRoman"/>
      <w:lvlText w:val="%9."/>
      <w:lvlJc w:val="right"/>
      <w:pPr>
        <w:ind w:left="4316" w:hanging="480"/>
      </w:pPr>
    </w:lvl>
  </w:abstractNum>
  <w:abstractNum w:abstractNumId="2" w15:restartNumberingAfterBreak="0">
    <w:nsid w:val="0D330BA2"/>
    <w:multiLevelType w:val="multilevel"/>
    <w:tmpl w:val="E97AA5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397530"/>
    <w:multiLevelType w:val="hybridMultilevel"/>
    <w:tmpl w:val="26BAF0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382988"/>
    <w:multiLevelType w:val="multilevel"/>
    <w:tmpl w:val="F1F6EFB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bullet"/>
      <w:lvlText w:val="✧"/>
      <w:lvlJc w:val="left"/>
      <w:pPr>
        <w:ind w:left="168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decim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1A1C51CE"/>
    <w:multiLevelType w:val="multilevel"/>
    <w:tmpl w:val="5C2095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ascii="Times New Roman" w:eastAsiaTheme="minorEastAsia" w:hAnsi="Times New Roman"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EE3554"/>
    <w:multiLevelType w:val="hybridMultilevel"/>
    <w:tmpl w:val="2474D33E"/>
    <w:lvl w:ilvl="0" w:tplc="A0A2DDEE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1A416F"/>
    <w:multiLevelType w:val="hybridMultilevel"/>
    <w:tmpl w:val="DEDEAC9E"/>
    <w:lvl w:ilvl="0" w:tplc="02A6DAA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8" w15:restartNumberingAfterBreak="0">
    <w:nsid w:val="2CA27B53"/>
    <w:multiLevelType w:val="multilevel"/>
    <w:tmpl w:val="C95EC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B6618B"/>
    <w:multiLevelType w:val="multilevel"/>
    <w:tmpl w:val="DB6C6C1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3592530"/>
    <w:multiLevelType w:val="multilevel"/>
    <w:tmpl w:val="A540F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E4D485B"/>
    <w:multiLevelType w:val="multilevel"/>
    <w:tmpl w:val="390E3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ED531EF"/>
    <w:multiLevelType w:val="hybridMultilevel"/>
    <w:tmpl w:val="ADFE57CA"/>
    <w:lvl w:ilvl="0" w:tplc="4DC85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43FE38AA"/>
    <w:multiLevelType w:val="multilevel"/>
    <w:tmpl w:val="35265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6F56D9B"/>
    <w:multiLevelType w:val="hybridMultilevel"/>
    <w:tmpl w:val="D4A2C4D0"/>
    <w:lvl w:ilvl="0" w:tplc="C994B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4DFE5FEE"/>
    <w:multiLevelType w:val="multilevel"/>
    <w:tmpl w:val="8DDA4D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E81006F"/>
    <w:multiLevelType w:val="hybridMultilevel"/>
    <w:tmpl w:val="2E46BCF6"/>
    <w:lvl w:ilvl="0" w:tplc="2EEC6A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503E2A3D"/>
    <w:multiLevelType w:val="multilevel"/>
    <w:tmpl w:val="5F4A3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24C72D0"/>
    <w:multiLevelType w:val="hybridMultilevel"/>
    <w:tmpl w:val="BB6CB370"/>
    <w:lvl w:ilvl="0" w:tplc="C660CAC6">
      <w:start w:val="1"/>
      <w:numFmt w:val="bullet"/>
      <w:lvlText w:val="※"/>
      <w:lvlJc w:val="left"/>
      <w:pPr>
        <w:ind w:left="65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3" w:hanging="480"/>
      </w:pPr>
      <w:rPr>
        <w:rFonts w:ascii="Wingdings" w:hAnsi="Wingdings" w:hint="default"/>
      </w:rPr>
    </w:lvl>
  </w:abstractNum>
  <w:abstractNum w:abstractNumId="19" w15:restartNumberingAfterBreak="0">
    <w:nsid w:val="550A16BF"/>
    <w:multiLevelType w:val="multilevel"/>
    <w:tmpl w:val="CAC688B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C5A313B"/>
    <w:multiLevelType w:val="multilevel"/>
    <w:tmpl w:val="8DDA4D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1F3694C"/>
    <w:multiLevelType w:val="multilevel"/>
    <w:tmpl w:val="8DDA4D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32542A9"/>
    <w:multiLevelType w:val="multilevel"/>
    <w:tmpl w:val="632542A9"/>
    <w:lvl w:ilvl="0" w:tentative="1">
      <w:start w:val="1"/>
      <w:numFmt w:val="taiwaneseCountingThousand"/>
      <w:pStyle w:val="a0"/>
      <w:suff w:val="nothing"/>
      <w:lvlText w:val="%1、"/>
      <w:lvlJc w:val="left"/>
      <w:pPr>
        <w:ind w:left="953" w:hanging="635"/>
      </w:pPr>
      <w:rPr>
        <w:rFonts w:hint="eastAsia"/>
      </w:rPr>
    </w:lvl>
    <w:lvl w:ilvl="1" w:tentative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 w:tentative="1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 w:tentative="1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 w:tentative="1">
      <w:start w:val="1"/>
      <w:numFmt w:val="decimal"/>
      <w:lvlText w:val="%5."/>
      <w:lvlJc w:val="left"/>
      <w:pPr>
        <w:tabs>
          <w:tab w:val="left" w:pos="2552"/>
        </w:tabs>
        <w:ind w:left="2552" w:hanging="850"/>
      </w:pPr>
      <w:rPr>
        <w:rFonts w:hint="eastAsia"/>
      </w:rPr>
    </w:lvl>
    <w:lvl w:ilvl="5" w:tentative="1">
      <w:start w:val="1"/>
      <w:numFmt w:val="decimal"/>
      <w:lvlText w:val="%6)"/>
      <w:lvlJc w:val="left"/>
      <w:pPr>
        <w:tabs>
          <w:tab w:val="left" w:pos="3261"/>
        </w:tabs>
        <w:ind w:left="3261" w:hanging="1134"/>
      </w:pPr>
      <w:rPr>
        <w:rFonts w:hint="eastAsia"/>
      </w:rPr>
    </w:lvl>
    <w:lvl w:ilvl="6" w:tentative="1">
      <w:start w:val="1"/>
      <w:numFmt w:val="decimal"/>
      <w:lvlText w:val="(%7)"/>
      <w:lvlJc w:val="left"/>
      <w:pPr>
        <w:tabs>
          <w:tab w:val="left" w:pos="3828"/>
        </w:tabs>
        <w:ind w:left="3828" w:hanging="1276"/>
      </w:pPr>
      <w:rPr>
        <w:rFonts w:hint="eastAsia"/>
      </w:rPr>
    </w:lvl>
    <w:lvl w:ilvl="7" w:tentative="1">
      <w:start w:val="1"/>
      <w:numFmt w:val="lowerLetter"/>
      <w:lvlText w:val="%8."/>
      <w:lvlJc w:val="left"/>
      <w:pPr>
        <w:tabs>
          <w:tab w:val="left" w:pos="4395"/>
        </w:tabs>
        <w:ind w:left="4395" w:hanging="1418"/>
      </w:pPr>
      <w:rPr>
        <w:rFonts w:hint="eastAsia"/>
      </w:rPr>
    </w:lvl>
    <w:lvl w:ilvl="8" w:tentative="1">
      <w:start w:val="1"/>
      <w:numFmt w:val="lowerLetter"/>
      <w:lvlText w:val="%9)"/>
      <w:lvlJc w:val="left"/>
      <w:pPr>
        <w:tabs>
          <w:tab w:val="left" w:pos="5103"/>
        </w:tabs>
        <w:ind w:left="5103" w:hanging="1700"/>
      </w:pPr>
      <w:rPr>
        <w:rFonts w:hint="eastAsia"/>
      </w:rPr>
    </w:lvl>
  </w:abstractNum>
  <w:abstractNum w:abstractNumId="23" w15:restartNumberingAfterBreak="0">
    <w:nsid w:val="68361BAC"/>
    <w:multiLevelType w:val="multilevel"/>
    <w:tmpl w:val="8DDA4D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A981AC9"/>
    <w:multiLevelType w:val="multilevel"/>
    <w:tmpl w:val="99480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B007C3"/>
    <w:multiLevelType w:val="hybridMultilevel"/>
    <w:tmpl w:val="CF66F58A"/>
    <w:lvl w:ilvl="0" w:tplc="C660CAC6">
      <w:start w:val="1"/>
      <w:numFmt w:val="bullet"/>
      <w:lvlText w:val="※"/>
      <w:lvlJc w:val="left"/>
      <w:pPr>
        <w:ind w:left="773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3" w:hanging="480"/>
      </w:pPr>
      <w:rPr>
        <w:rFonts w:ascii="Wingdings" w:hAnsi="Wingdings" w:hint="default"/>
      </w:rPr>
    </w:lvl>
  </w:abstractNum>
  <w:abstractNum w:abstractNumId="26" w15:restartNumberingAfterBreak="0">
    <w:nsid w:val="7315394F"/>
    <w:multiLevelType w:val="multilevel"/>
    <w:tmpl w:val="7315394F"/>
    <w:lvl w:ilvl="0" w:tentative="1">
      <w:start w:val="1"/>
      <w:numFmt w:val="decimal"/>
      <w:pStyle w:val="1"/>
      <w:suff w:val="space"/>
      <w:lvlText w:val="%1."/>
      <w:lvlJc w:val="left"/>
      <w:pPr>
        <w:ind w:left="480" w:hanging="480"/>
      </w:pPr>
      <w:rPr>
        <w:rFonts w:cs="Times New Roman" w:hint="eastAsia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 w15:restartNumberingAfterBreak="0">
    <w:nsid w:val="747A3560"/>
    <w:multiLevelType w:val="multilevel"/>
    <w:tmpl w:val="C4F80E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90045B0"/>
    <w:multiLevelType w:val="hybridMultilevel"/>
    <w:tmpl w:val="81BA5EAA"/>
    <w:lvl w:ilvl="0" w:tplc="DBDC1C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9" w15:restartNumberingAfterBreak="0">
    <w:nsid w:val="7D3F1C93"/>
    <w:multiLevelType w:val="multilevel"/>
    <w:tmpl w:val="7D3F1C93"/>
    <w:lvl w:ilvl="0" w:tentative="1">
      <w:start w:val="1"/>
      <w:numFmt w:val="ideographLegalTraditional"/>
      <w:pStyle w:val="a1"/>
      <w:lvlText w:val="%1、"/>
      <w:lvlJc w:val="left"/>
      <w:pPr>
        <w:ind w:left="5017" w:hanging="480"/>
      </w:pPr>
      <w:rPr>
        <w:rFonts w:cs="Times New Roman"/>
        <w:sz w:val="32"/>
        <w:szCs w:val="32"/>
      </w:rPr>
    </w:lvl>
    <w:lvl w:ilvl="1" w:tentative="1">
      <w:start w:val="1"/>
      <w:numFmt w:val="ideographTraditional"/>
      <w:lvlText w:val="%2、"/>
      <w:lvlJc w:val="left"/>
      <w:pPr>
        <w:ind w:left="5497" w:hanging="48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5977" w:hanging="4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6457" w:hanging="480"/>
      </w:pPr>
      <w:rPr>
        <w:rFonts w:cs="Times New Roman"/>
      </w:rPr>
    </w:lvl>
    <w:lvl w:ilvl="4" w:tentative="1">
      <w:start w:val="1"/>
      <w:numFmt w:val="ideographTraditional"/>
      <w:lvlText w:val="%5、"/>
      <w:lvlJc w:val="left"/>
      <w:pPr>
        <w:ind w:left="6937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7417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7897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ind w:left="8377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8857" w:hanging="480"/>
      </w:pPr>
      <w:rPr>
        <w:rFonts w:cs="Times New Roman"/>
      </w:rPr>
    </w:lvl>
  </w:abstractNum>
  <w:abstractNum w:abstractNumId="30" w15:restartNumberingAfterBreak="0">
    <w:nsid w:val="7E293527"/>
    <w:multiLevelType w:val="hybridMultilevel"/>
    <w:tmpl w:val="F8989F38"/>
    <w:lvl w:ilvl="0" w:tplc="8D4E4A84">
      <w:start w:val="5"/>
      <w:numFmt w:val="bullet"/>
      <w:lvlText w:val=""/>
      <w:lvlJc w:val="left"/>
      <w:pPr>
        <w:ind w:left="3156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375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23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71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19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67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15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63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116" w:hanging="480"/>
      </w:pPr>
      <w:rPr>
        <w:rFonts w:ascii="Wingdings" w:hAnsi="Wingdings" w:hint="default"/>
      </w:rPr>
    </w:lvl>
  </w:abstractNum>
  <w:abstractNum w:abstractNumId="31" w15:restartNumberingAfterBreak="0">
    <w:nsid w:val="7E641FCA"/>
    <w:multiLevelType w:val="multilevel"/>
    <w:tmpl w:val="DB6C6C1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9"/>
  </w:num>
  <w:num w:numId="3">
    <w:abstractNumId w:val="26"/>
  </w:num>
  <w:num w:numId="4">
    <w:abstractNumId w:val="22"/>
  </w:num>
  <w:num w:numId="5">
    <w:abstractNumId w:val="10"/>
  </w:num>
  <w:num w:numId="6">
    <w:abstractNumId w:val="5"/>
  </w:num>
  <w:num w:numId="7">
    <w:abstractNumId w:val="2"/>
  </w:num>
  <w:num w:numId="8">
    <w:abstractNumId w:val="17"/>
  </w:num>
  <w:num w:numId="9">
    <w:abstractNumId w:val="27"/>
  </w:num>
  <w:num w:numId="10">
    <w:abstractNumId w:val="23"/>
  </w:num>
  <w:num w:numId="11">
    <w:abstractNumId w:val="4"/>
  </w:num>
  <w:num w:numId="12">
    <w:abstractNumId w:val="6"/>
  </w:num>
  <w:num w:numId="13">
    <w:abstractNumId w:val="1"/>
  </w:num>
  <w:num w:numId="14">
    <w:abstractNumId w:val="18"/>
  </w:num>
  <w:num w:numId="15">
    <w:abstractNumId w:val="13"/>
  </w:num>
  <w:num w:numId="16">
    <w:abstractNumId w:val="12"/>
  </w:num>
  <w:num w:numId="17">
    <w:abstractNumId w:val="14"/>
  </w:num>
  <w:num w:numId="18">
    <w:abstractNumId w:val="16"/>
  </w:num>
  <w:num w:numId="19">
    <w:abstractNumId w:val="28"/>
  </w:num>
  <w:num w:numId="20">
    <w:abstractNumId w:val="25"/>
  </w:num>
  <w:num w:numId="21">
    <w:abstractNumId w:val="7"/>
  </w:num>
  <w:num w:numId="22">
    <w:abstractNumId w:val="3"/>
  </w:num>
  <w:num w:numId="23">
    <w:abstractNumId w:val="11"/>
  </w:num>
  <w:num w:numId="24">
    <w:abstractNumId w:val="19"/>
  </w:num>
  <w:num w:numId="25">
    <w:abstractNumId w:val="31"/>
  </w:num>
  <w:num w:numId="26">
    <w:abstractNumId w:val="9"/>
  </w:num>
  <w:num w:numId="27">
    <w:abstractNumId w:val="8"/>
  </w:num>
  <w:num w:numId="28">
    <w:abstractNumId w:val="20"/>
  </w:num>
  <w:num w:numId="29">
    <w:abstractNumId w:val="24"/>
  </w:num>
  <w:num w:numId="30">
    <w:abstractNumId w:val="21"/>
  </w:num>
  <w:num w:numId="31">
    <w:abstractNumId w:val="15"/>
  </w:num>
  <w:num w:numId="32">
    <w:abstractNumId w:val="30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acher">
    <w15:presenceInfo w15:providerId="Windows Live" w15:userId="c909887fba2c54f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52"/>
    <w:rsid w:val="0000719F"/>
    <w:rsid w:val="000078F7"/>
    <w:rsid w:val="00010484"/>
    <w:rsid w:val="00011899"/>
    <w:rsid w:val="00012E03"/>
    <w:rsid w:val="0001502F"/>
    <w:rsid w:val="00015E81"/>
    <w:rsid w:val="000228BE"/>
    <w:rsid w:val="000323FD"/>
    <w:rsid w:val="000329D5"/>
    <w:rsid w:val="0004107A"/>
    <w:rsid w:val="00043828"/>
    <w:rsid w:val="00043FEC"/>
    <w:rsid w:val="00053732"/>
    <w:rsid w:val="00054554"/>
    <w:rsid w:val="000660CA"/>
    <w:rsid w:val="00067D96"/>
    <w:rsid w:val="00067FB7"/>
    <w:rsid w:val="000730C3"/>
    <w:rsid w:val="000767E9"/>
    <w:rsid w:val="00076F09"/>
    <w:rsid w:val="00081618"/>
    <w:rsid w:val="00082084"/>
    <w:rsid w:val="00082E64"/>
    <w:rsid w:val="0008312C"/>
    <w:rsid w:val="0008431E"/>
    <w:rsid w:val="000861C4"/>
    <w:rsid w:val="000911C1"/>
    <w:rsid w:val="00091258"/>
    <w:rsid w:val="00092927"/>
    <w:rsid w:val="00093AFF"/>
    <w:rsid w:val="0009786E"/>
    <w:rsid w:val="000A4FC1"/>
    <w:rsid w:val="000B3D50"/>
    <w:rsid w:val="000B70F1"/>
    <w:rsid w:val="000C4458"/>
    <w:rsid w:val="000C6F66"/>
    <w:rsid w:val="000D093E"/>
    <w:rsid w:val="000D1C4C"/>
    <w:rsid w:val="000D5037"/>
    <w:rsid w:val="000D595D"/>
    <w:rsid w:val="000D5CA8"/>
    <w:rsid w:val="000D6EA5"/>
    <w:rsid w:val="000D7026"/>
    <w:rsid w:val="000D70A4"/>
    <w:rsid w:val="000E04A1"/>
    <w:rsid w:val="000E0BB3"/>
    <w:rsid w:val="000E1990"/>
    <w:rsid w:val="000E215F"/>
    <w:rsid w:val="000E5121"/>
    <w:rsid w:val="000E56D2"/>
    <w:rsid w:val="000F16B3"/>
    <w:rsid w:val="000F1BE9"/>
    <w:rsid w:val="001025C6"/>
    <w:rsid w:val="001115CC"/>
    <w:rsid w:val="00111838"/>
    <w:rsid w:val="00111E4B"/>
    <w:rsid w:val="00112771"/>
    <w:rsid w:val="00114F5C"/>
    <w:rsid w:val="0011623A"/>
    <w:rsid w:val="00116242"/>
    <w:rsid w:val="00116D19"/>
    <w:rsid w:val="00121DB2"/>
    <w:rsid w:val="00132209"/>
    <w:rsid w:val="001322AA"/>
    <w:rsid w:val="00133011"/>
    <w:rsid w:val="00133F58"/>
    <w:rsid w:val="001349D1"/>
    <w:rsid w:val="00136752"/>
    <w:rsid w:val="00137118"/>
    <w:rsid w:val="0014359D"/>
    <w:rsid w:val="00151EC6"/>
    <w:rsid w:val="001613C6"/>
    <w:rsid w:val="0016163D"/>
    <w:rsid w:val="00161D57"/>
    <w:rsid w:val="00162106"/>
    <w:rsid w:val="00164921"/>
    <w:rsid w:val="00165F83"/>
    <w:rsid w:val="001725F4"/>
    <w:rsid w:val="00175206"/>
    <w:rsid w:val="00175AD7"/>
    <w:rsid w:val="00175C4F"/>
    <w:rsid w:val="00182606"/>
    <w:rsid w:val="001839A6"/>
    <w:rsid w:val="00184B16"/>
    <w:rsid w:val="00187085"/>
    <w:rsid w:val="001877FA"/>
    <w:rsid w:val="00190C4C"/>
    <w:rsid w:val="00192976"/>
    <w:rsid w:val="00195405"/>
    <w:rsid w:val="00195771"/>
    <w:rsid w:val="001A148C"/>
    <w:rsid w:val="001A3964"/>
    <w:rsid w:val="001A42FB"/>
    <w:rsid w:val="001A4B19"/>
    <w:rsid w:val="001A52E6"/>
    <w:rsid w:val="001B177C"/>
    <w:rsid w:val="001B5E53"/>
    <w:rsid w:val="001C04FD"/>
    <w:rsid w:val="001C2413"/>
    <w:rsid w:val="001C571B"/>
    <w:rsid w:val="001C674F"/>
    <w:rsid w:val="001D0A22"/>
    <w:rsid w:val="001D254D"/>
    <w:rsid w:val="001D3E32"/>
    <w:rsid w:val="001D552F"/>
    <w:rsid w:val="001D70BD"/>
    <w:rsid w:val="001D7D08"/>
    <w:rsid w:val="001E3A78"/>
    <w:rsid w:val="001E52B8"/>
    <w:rsid w:val="001E6DEE"/>
    <w:rsid w:val="001E7BBE"/>
    <w:rsid w:val="001F1CC1"/>
    <w:rsid w:val="001F471B"/>
    <w:rsid w:val="001F4D4B"/>
    <w:rsid w:val="001F6E8E"/>
    <w:rsid w:val="0020631A"/>
    <w:rsid w:val="00211EDE"/>
    <w:rsid w:val="00212017"/>
    <w:rsid w:val="00212671"/>
    <w:rsid w:val="00214E3D"/>
    <w:rsid w:val="00221795"/>
    <w:rsid w:val="00225D7E"/>
    <w:rsid w:val="00226D4E"/>
    <w:rsid w:val="00231B59"/>
    <w:rsid w:val="00232540"/>
    <w:rsid w:val="00241D5C"/>
    <w:rsid w:val="00245760"/>
    <w:rsid w:val="00250F55"/>
    <w:rsid w:val="002515D0"/>
    <w:rsid w:val="00251950"/>
    <w:rsid w:val="0025254E"/>
    <w:rsid w:val="00256348"/>
    <w:rsid w:val="00264AD5"/>
    <w:rsid w:val="002730CC"/>
    <w:rsid w:val="00280D8B"/>
    <w:rsid w:val="00284209"/>
    <w:rsid w:val="002859D9"/>
    <w:rsid w:val="00294539"/>
    <w:rsid w:val="00294563"/>
    <w:rsid w:val="00294747"/>
    <w:rsid w:val="00294B19"/>
    <w:rsid w:val="002968B5"/>
    <w:rsid w:val="002A0CEA"/>
    <w:rsid w:val="002A2674"/>
    <w:rsid w:val="002A2F18"/>
    <w:rsid w:val="002A7670"/>
    <w:rsid w:val="002B1BA7"/>
    <w:rsid w:val="002B4BA5"/>
    <w:rsid w:val="002B52E0"/>
    <w:rsid w:val="002B615C"/>
    <w:rsid w:val="002D08D3"/>
    <w:rsid w:val="002D2034"/>
    <w:rsid w:val="002D5D5D"/>
    <w:rsid w:val="002E0B0B"/>
    <w:rsid w:val="002E1AC1"/>
    <w:rsid w:val="002E2481"/>
    <w:rsid w:val="002E454A"/>
    <w:rsid w:val="002E7D9C"/>
    <w:rsid w:val="002F16F3"/>
    <w:rsid w:val="002F4CBA"/>
    <w:rsid w:val="003007B2"/>
    <w:rsid w:val="00300DC6"/>
    <w:rsid w:val="003100D4"/>
    <w:rsid w:val="00310D52"/>
    <w:rsid w:val="003112FE"/>
    <w:rsid w:val="0031710D"/>
    <w:rsid w:val="00321BBF"/>
    <w:rsid w:val="00322F19"/>
    <w:rsid w:val="003258A5"/>
    <w:rsid w:val="00331049"/>
    <w:rsid w:val="00331D11"/>
    <w:rsid w:val="00331E1B"/>
    <w:rsid w:val="003519F2"/>
    <w:rsid w:val="00353161"/>
    <w:rsid w:val="00355CDC"/>
    <w:rsid w:val="00356E5F"/>
    <w:rsid w:val="003632F8"/>
    <w:rsid w:val="0036368C"/>
    <w:rsid w:val="00363D69"/>
    <w:rsid w:val="003679E8"/>
    <w:rsid w:val="00373C03"/>
    <w:rsid w:val="00374B22"/>
    <w:rsid w:val="00375626"/>
    <w:rsid w:val="003931E1"/>
    <w:rsid w:val="003938F1"/>
    <w:rsid w:val="00394B9F"/>
    <w:rsid w:val="00394BD4"/>
    <w:rsid w:val="00395C42"/>
    <w:rsid w:val="003979B7"/>
    <w:rsid w:val="003A0032"/>
    <w:rsid w:val="003A1122"/>
    <w:rsid w:val="003A3E37"/>
    <w:rsid w:val="003A5530"/>
    <w:rsid w:val="003A71D8"/>
    <w:rsid w:val="003A764A"/>
    <w:rsid w:val="003B02B0"/>
    <w:rsid w:val="003B15BF"/>
    <w:rsid w:val="003B45EA"/>
    <w:rsid w:val="003B5752"/>
    <w:rsid w:val="003C2834"/>
    <w:rsid w:val="003C2E7F"/>
    <w:rsid w:val="003C4197"/>
    <w:rsid w:val="003C6953"/>
    <w:rsid w:val="003C79A7"/>
    <w:rsid w:val="003C7B0C"/>
    <w:rsid w:val="003D2CF1"/>
    <w:rsid w:val="003D444C"/>
    <w:rsid w:val="003D4AD2"/>
    <w:rsid w:val="003D5B15"/>
    <w:rsid w:val="003D7A62"/>
    <w:rsid w:val="003E0C1E"/>
    <w:rsid w:val="003E47B3"/>
    <w:rsid w:val="003F0C99"/>
    <w:rsid w:val="003F1163"/>
    <w:rsid w:val="003F129B"/>
    <w:rsid w:val="003F153E"/>
    <w:rsid w:val="003F398C"/>
    <w:rsid w:val="00417CAC"/>
    <w:rsid w:val="00421E51"/>
    <w:rsid w:val="0042584C"/>
    <w:rsid w:val="00427C2E"/>
    <w:rsid w:val="00431901"/>
    <w:rsid w:val="004338EC"/>
    <w:rsid w:val="00434AC5"/>
    <w:rsid w:val="0044147E"/>
    <w:rsid w:val="00446BF8"/>
    <w:rsid w:val="00447085"/>
    <w:rsid w:val="00453BA5"/>
    <w:rsid w:val="0045515A"/>
    <w:rsid w:val="00456114"/>
    <w:rsid w:val="00456154"/>
    <w:rsid w:val="00463604"/>
    <w:rsid w:val="00467D4B"/>
    <w:rsid w:val="004718BD"/>
    <w:rsid w:val="0047310C"/>
    <w:rsid w:val="004766BC"/>
    <w:rsid w:val="004804E9"/>
    <w:rsid w:val="0048182F"/>
    <w:rsid w:val="00486258"/>
    <w:rsid w:val="004868E4"/>
    <w:rsid w:val="00487D0C"/>
    <w:rsid w:val="004906AE"/>
    <w:rsid w:val="004A0269"/>
    <w:rsid w:val="004A0728"/>
    <w:rsid w:val="004A0E85"/>
    <w:rsid w:val="004A1104"/>
    <w:rsid w:val="004A1FBB"/>
    <w:rsid w:val="004A240B"/>
    <w:rsid w:val="004A24FB"/>
    <w:rsid w:val="004A4CF8"/>
    <w:rsid w:val="004A618C"/>
    <w:rsid w:val="004B2B90"/>
    <w:rsid w:val="004B33DE"/>
    <w:rsid w:val="004B67C7"/>
    <w:rsid w:val="004C3E7D"/>
    <w:rsid w:val="004C66AD"/>
    <w:rsid w:val="004C7244"/>
    <w:rsid w:val="004D2055"/>
    <w:rsid w:val="004D5EFA"/>
    <w:rsid w:val="004D6213"/>
    <w:rsid w:val="004E05CA"/>
    <w:rsid w:val="004E3CF3"/>
    <w:rsid w:val="004E5D5C"/>
    <w:rsid w:val="004F3358"/>
    <w:rsid w:val="004F50E7"/>
    <w:rsid w:val="0050149B"/>
    <w:rsid w:val="0050473B"/>
    <w:rsid w:val="005106F0"/>
    <w:rsid w:val="0051108E"/>
    <w:rsid w:val="00511DBC"/>
    <w:rsid w:val="005139B7"/>
    <w:rsid w:val="00517843"/>
    <w:rsid w:val="00522087"/>
    <w:rsid w:val="00524D2F"/>
    <w:rsid w:val="0052694A"/>
    <w:rsid w:val="00526BCF"/>
    <w:rsid w:val="00527A8C"/>
    <w:rsid w:val="00527A93"/>
    <w:rsid w:val="00530067"/>
    <w:rsid w:val="0053307F"/>
    <w:rsid w:val="00534B2D"/>
    <w:rsid w:val="00535688"/>
    <w:rsid w:val="005378E5"/>
    <w:rsid w:val="005421F3"/>
    <w:rsid w:val="00542C77"/>
    <w:rsid w:val="0055077F"/>
    <w:rsid w:val="00550B21"/>
    <w:rsid w:val="005523E2"/>
    <w:rsid w:val="0055288C"/>
    <w:rsid w:val="00554E17"/>
    <w:rsid w:val="005578FE"/>
    <w:rsid w:val="00561ADB"/>
    <w:rsid w:val="005625F1"/>
    <w:rsid w:val="00565962"/>
    <w:rsid w:val="00570D4B"/>
    <w:rsid w:val="00571C68"/>
    <w:rsid w:val="005723E9"/>
    <w:rsid w:val="00572E33"/>
    <w:rsid w:val="00576FB6"/>
    <w:rsid w:val="00583A78"/>
    <w:rsid w:val="0058474B"/>
    <w:rsid w:val="005848BC"/>
    <w:rsid w:val="00585EB2"/>
    <w:rsid w:val="00587EDE"/>
    <w:rsid w:val="005905BA"/>
    <w:rsid w:val="00592EDA"/>
    <w:rsid w:val="00592F25"/>
    <w:rsid w:val="005A429C"/>
    <w:rsid w:val="005A5EA3"/>
    <w:rsid w:val="005B22F9"/>
    <w:rsid w:val="005B31CE"/>
    <w:rsid w:val="005B3658"/>
    <w:rsid w:val="005B4720"/>
    <w:rsid w:val="005B487F"/>
    <w:rsid w:val="005B75BF"/>
    <w:rsid w:val="005C14BB"/>
    <w:rsid w:val="005E1346"/>
    <w:rsid w:val="005E7E73"/>
    <w:rsid w:val="005F0D1A"/>
    <w:rsid w:val="005F139C"/>
    <w:rsid w:val="005F2D4C"/>
    <w:rsid w:val="005F3EED"/>
    <w:rsid w:val="005F7086"/>
    <w:rsid w:val="00600AC7"/>
    <w:rsid w:val="00601AF7"/>
    <w:rsid w:val="00612AC2"/>
    <w:rsid w:val="00615884"/>
    <w:rsid w:val="006161A4"/>
    <w:rsid w:val="006166A7"/>
    <w:rsid w:val="00625160"/>
    <w:rsid w:val="00630219"/>
    <w:rsid w:val="0063436C"/>
    <w:rsid w:val="00635637"/>
    <w:rsid w:val="0064005E"/>
    <w:rsid w:val="0064262F"/>
    <w:rsid w:val="00652228"/>
    <w:rsid w:val="006547FC"/>
    <w:rsid w:val="00662BD0"/>
    <w:rsid w:val="00666738"/>
    <w:rsid w:val="0067796E"/>
    <w:rsid w:val="006804FE"/>
    <w:rsid w:val="00686AC7"/>
    <w:rsid w:val="00690790"/>
    <w:rsid w:val="00693CC3"/>
    <w:rsid w:val="00694555"/>
    <w:rsid w:val="0069652D"/>
    <w:rsid w:val="006A2D9E"/>
    <w:rsid w:val="006A39E8"/>
    <w:rsid w:val="006A5540"/>
    <w:rsid w:val="006A61C3"/>
    <w:rsid w:val="006A6BB1"/>
    <w:rsid w:val="006A7587"/>
    <w:rsid w:val="006B3E7D"/>
    <w:rsid w:val="006C12A8"/>
    <w:rsid w:val="006C1FBD"/>
    <w:rsid w:val="006C3C6C"/>
    <w:rsid w:val="006D0328"/>
    <w:rsid w:val="006D0C95"/>
    <w:rsid w:val="006D5799"/>
    <w:rsid w:val="006E2A93"/>
    <w:rsid w:val="006E2AB1"/>
    <w:rsid w:val="006E3425"/>
    <w:rsid w:val="006E5B18"/>
    <w:rsid w:val="006F19FF"/>
    <w:rsid w:val="006F350E"/>
    <w:rsid w:val="006F4E1A"/>
    <w:rsid w:val="00700515"/>
    <w:rsid w:val="007062F8"/>
    <w:rsid w:val="00707B4A"/>
    <w:rsid w:val="00711A9A"/>
    <w:rsid w:val="00717580"/>
    <w:rsid w:val="00724744"/>
    <w:rsid w:val="0072702E"/>
    <w:rsid w:val="0072792C"/>
    <w:rsid w:val="00742F59"/>
    <w:rsid w:val="00744C20"/>
    <w:rsid w:val="00750D93"/>
    <w:rsid w:val="00751761"/>
    <w:rsid w:val="0075258B"/>
    <w:rsid w:val="00753B76"/>
    <w:rsid w:val="00763ABA"/>
    <w:rsid w:val="00764FB6"/>
    <w:rsid w:val="0076710F"/>
    <w:rsid w:val="00770286"/>
    <w:rsid w:val="00771642"/>
    <w:rsid w:val="00772DEC"/>
    <w:rsid w:val="007763D2"/>
    <w:rsid w:val="00776B17"/>
    <w:rsid w:val="0078165F"/>
    <w:rsid w:val="007818FC"/>
    <w:rsid w:val="007821D0"/>
    <w:rsid w:val="007828DC"/>
    <w:rsid w:val="007910EF"/>
    <w:rsid w:val="00795DC2"/>
    <w:rsid w:val="007969C8"/>
    <w:rsid w:val="0079786B"/>
    <w:rsid w:val="007A2602"/>
    <w:rsid w:val="007A5530"/>
    <w:rsid w:val="007A5A7B"/>
    <w:rsid w:val="007A6E09"/>
    <w:rsid w:val="007B0741"/>
    <w:rsid w:val="007B1E9F"/>
    <w:rsid w:val="007B388B"/>
    <w:rsid w:val="007B45A6"/>
    <w:rsid w:val="007B4D79"/>
    <w:rsid w:val="007C1E6F"/>
    <w:rsid w:val="007D1364"/>
    <w:rsid w:val="007D1C5D"/>
    <w:rsid w:val="007D6664"/>
    <w:rsid w:val="007E46B4"/>
    <w:rsid w:val="007E5F06"/>
    <w:rsid w:val="007E6313"/>
    <w:rsid w:val="007F006A"/>
    <w:rsid w:val="007F0765"/>
    <w:rsid w:val="007F37F5"/>
    <w:rsid w:val="007F4493"/>
    <w:rsid w:val="00806927"/>
    <w:rsid w:val="00811320"/>
    <w:rsid w:val="008117F8"/>
    <w:rsid w:val="008138AD"/>
    <w:rsid w:val="0081477F"/>
    <w:rsid w:val="00815D5E"/>
    <w:rsid w:val="0082157C"/>
    <w:rsid w:val="00823FB0"/>
    <w:rsid w:val="00824682"/>
    <w:rsid w:val="00825AAD"/>
    <w:rsid w:val="00830541"/>
    <w:rsid w:val="00834DAB"/>
    <w:rsid w:val="00836EC5"/>
    <w:rsid w:val="008423EC"/>
    <w:rsid w:val="0084407D"/>
    <w:rsid w:val="00853A3F"/>
    <w:rsid w:val="00855F44"/>
    <w:rsid w:val="00856784"/>
    <w:rsid w:val="00861C28"/>
    <w:rsid w:val="00862158"/>
    <w:rsid w:val="008625F3"/>
    <w:rsid w:val="00864C82"/>
    <w:rsid w:val="00883576"/>
    <w:rsid w:val="00884537"/>
    <w:rsid w:val="00886028"/>
    <w:rsid w:val="008869C9"/>
    <w:rsid w:val="00890891"/>
    <w:rsid w:val="008928FA"/>
    <w:rsid w:val="0089442A"/>
    <w:rsid w:val="008A4BA8"/>
    <w:rsid w:val="008B2BCF"/>
    <w:rsid w:val="008C17C4"/>
    <w:rsid w:val="008C3A45"/>
    <w:rsid w:val="008C6A8B"/>
    <w:rsid w:val="008C6EC2"/>
    <w:rsid w:val="008D7B44"/>
    <w:rsid w:val="008E606B"/>
    <w:rsid w:val="008E6FF9"/>
    <w:rsid w:val="008F12F1"/>
    <w:rsid w:val="008F1AA4"/>
    <w:rsid w:val="008F49E7"/>
    <w:rsid w:val="008F4FC0"/>
    <w:rsid w:val="009026CB"/>
    <w:rsid w:val="009031EE"/>
    <w:rsid w:val="00903E94"/>
    <w:rsid w:val="0090481F"/>
    <w:rsid w:val="00906F49"/>
    <w:rsid w:val="00907F2E"/>
    <w:rsid w:val="0091153A"/>
    <w:rsid w:val="00913982"/>
    <w:rsid w:val="00915D89"/>
    <w:rsid w:val="0092468A"/>
    <w:rsid w:val="00924A94"/>
    <w:rsid w:val="00927435"/>
    <w:rsid w:val="00934D7F"/>
    <w:rsid w:val="009418E3"/>
    <w:rsid w:val="00946A6E"/>
    <w:rsid w:val="009545F0"/>
    <w:rsid w:val="00955E39"/>
    <w:rsid w:val="009602E0"/>
    <w:rsid w:val="00962DA1"/>
    <w:rsid w:val="0096596B"/>
    <w:rsid w:val="009739E7"/>
    <w:rsid w:val="0097456A"/>
    <w:rsid w:val="00976C13"/>
    <w:rsid w:val="009777BE"/>
    <w:rsid w:val="00977B82"/>
    <w:rsid w:val="00980AB6"/>
    <w:rsid w:val="009820A0"/>
    <w:rsid w:val="00982D29"/>
    <w:rsid w:val="00991434"/>
    <w:rsid w:val="0099180D"/>
    <w:rsid w:val="00993D45"/>
    <w:rsid w:val="009A4A23"/>
    <w:rsid w:val="009B3450"/>
    <w:rsid w:val="009B47BB"/>
    <w:rsid w:val="009B7D9F"/>
    <w:rsid w:val="009C0C35"/>
    <w:rsid w:val="009C14A0"/>
    <w:rsid w:val="009C1C98"/>
    <w:rsid w:val="009C35F2"/>
    <w:rsid w:val="009C58EA"/>
    <w:rsid w:val="009C5D4C"/>
    <w:rsid w:val="009C5EBF"/>
    <w:rsid w:val="009D4494"/>
    <w:rsid w:val="009D5EC6"/>
    <w:rsid w:val="009E0070"/>
    <w:rsid w:val="009E081F"/>
    <w:rsid w:val="009F0B4D"/>
    <w:rsid w:val="009F42E1"/>
    <w:rsid w:val="009F7450"/>
    <w:rsid w:val="00A01021"/>
    <w:rsid w:val="00A0217A"/>
    <w:rsid w:val="00A07311"/>
    <w:rsid w:val="00A12621"/>
    <w:rsid w:val="00A133D5"/>
    <w:rsid w:val="00A13DD0"/>
    <w:rsid w:val="00A13E21"/>
    <w:rsid w:val="00A15EE4"/>
    <w:rsid w:val="00A16937"/>
    <w:rsid w:val="00A17B2C"/>
    <w:rsid w:val="00A17B47"/>
    <w:rsid w:val="00A209CD"/>
    <w:rsid w:val="00A25DC2"/>
    <w:rsid w:val="00A27D75"/>
    <w:rsid w:val="00A27E44"/>
    <w:rsid w:val="00A30632"/>
    <w:rsid w:val="00A318BF"/>
    <w:rsid w:val="00A31A8F"/>
    <w:rsid w:val="00A31C4C"/>
    <w:rsid w:val="00A536DD"/>
    <w:rsid w:val="00A6101B"/>
    <w:rsid w:val="00A63384"/>
    <w:rsid w:val="00A6398D"/>
    <w:rsid w:val="00A647B9"/>
    <w:rsid w:val="00A70EEE"/>
    <w:rsid w:val="00A75CA4"/>
    <w:rsid w:val="00A802EB"/>
    <w:rsid w:val="00A84EBB"/>
    <w:rsid w:val="00A87DB7"/>
    <w:rsid w:val="00A916AD"/>
    <w:rsid w:val="00A92BFF"/>
    <w:rsid w:val="00A92ED3"/>
    <w:rsid w:val="00A94279"/>
    <w:rsid w:val="00A947DF"/>
    <w:rsid w:val="00AA1241"/>
    <w:rsid w:val="00AA202E"/>
    <w:rsid w:val="00AA4B08"/>
    <w:rsid w:val="00AC0A0F"/>
    <w:rsid w:val="00AC5614"/>
    <w:rsid w:val="00AC6EE8"/>
    <w:rsid w:val="00AC7859"/>
    <w:rsid w:val="00AD5583"/>
    <w:rsid w:val="00AD5DF3"/>
    <w:rsid w:val="00AD6061"/>
    <w:rsid w:val="00AE2951"/>
    <w:rsid w:val="00AE2D27"/>
    <w:rsid w:val="00AE403F"/>
    <w:rsid w:val="00AE41EB"/>
    <w:rsid w:val="00AF3546"/>
    <w:rsid w:val="00AF5507"/>
    <w:rsid w:val="00AF771F"/>
    <w:rsid w:val="00B0018C"/>
    <w:rsid w:val="00B044BE"/>
    <w:rsid w:val="00B04734"/>
    <w:rsid w:val="00B05E04"/>
    <w:rsid w:val="00B0609E"/>
    <w:rsid w:val="00B0644F"/>
    <w:rsid w:val="00B10B42"/>
    <w:rsid w:val="00B14DBA"/>
    <w:rsid w:val="00B17BEE"/>
    <w:rsid w:val="00B22047"/>
    <w:rsid w:val="00B30270"/>
    <w:rsid w:val="00B30BEE"/>
    <w:rsid w:val="00B31B63"/>
    <w:rsid w:val="00B405B5"/>
    <w:rsid w:val="00B4138D"/>
    <w:rsid w:val="00B42323"/>
    <w:rsid w:val="00B42E00"/>
    <w:rsid w:val="00B43EE8"/>
    <w:rsid w:val="00B460B7"/>
    <w:rsid w:val="00B50F6A"/>
    <w:rsid w:val="00B512D4"/>
    <w:rsid w:val="00B516BF"/>
    <w:rsid w:val="00B526A0"/>
    <w:rsid w:val="00B53648"/>
    <w:rsid w:val="00B5726B"/>
    <w:rsid w:val="00B575E4"/>
    <w:rsid w:val="00B62414"/>
    <w:rsid w:val="00B625D9"/>
    <w:rsid w:val="00B63CC1"/>
    <w:rsid w:val="00B64953"/>
    <w:rsid w:val="00B64E4F"/>
    <w:rsid w:val="00B757C6"/>
    <w:rsid w:val="00B759E0"/>
    <w:rsid w:val="00B762F5"/>
    <w:rsid w:val="00B76873"/>
    <w:rsid w:val="00B809B4"/>
    <w:rsid w:val="00B80EFC"/>
    <w:rsid w:val="00B818BF"/>
    <w:rsid w:val="00B86836"/>
    <w:rsid w:val="00B87A2A"/>
    <w:rsid w:val="00B90352"/>
    <w:rsid w:val="00B9213B"/>
    <w:rsid w:val="00B921C6"/>
    <w:rsid w:val="00B922FD"/>
    <w:rsid w:val="00B9285E"/>
    <w:rsid w:val="00B94161"/>
    <w:rsid w:val="00B97F99"/>
    <w:rsid w:val="00BA09DF"/>
    <w:rsid w:val="00BA1B1D"/>
    <w:rsid w:val="00BA3E55"/>
    <w:rsid w:val="00BA434E"/>
    <w:rsid w:val="00BA4A88"/>
    <w:rsid w:val="00BA4D1D"/>
    <w:rsid w:val="00BB0D99"/>
    <w:rsid w:val="00BB1EDD"/>
    <w:rsid w:val="00BB3D62"/>
    <w:rsid w:val="00BB644E"/>
    <w:rsid w:val="00BB770F"/>
    <w:rsid w:val="00BC0183"/>
    <w:rsid w:val="00BC188A"/>
    <w:rsid w:val="00BC29B1"/>
    <w:rsid w:val="00BC3320"/>
    <w:rsid w:val="00BC45E7"/>
    <w:rsid w:val="00BC59C6"/>
    <w:rsid w:val="00BD52F7"/>
    <w:rsid w:val="00BE0D59"/>
    <w:rsid w:val="00BE4543"/>
    <w:rsid w:val="00BF227C"/>
    <w:rsid w:val="00BF2DE4"/>
    <w:rsid w:val="00BF3322"/>
    <w:rsid w:val="00C00361"/>
    <w:rsid w:val="00C02D6D"/>
    <w:rsid w:val="00C04947"/>
    <w:rsid w:val="00C06A5C"/>
    <w:rsid w:val="00C07385"/>
    <w:rsid w:val="00C07B12"/>
    <w:rsid w:val="00C1528D"/>
    <w:rsid w:val="00C2397A"/>
    <w:rsid w:val="00C2481D"/>
    <w:rsid w:val="00C3194B"/>
    <w:rsid w:val="00C3541E"/>
    <w:rsid w:val="00C4185F"/>
    <w:rsid w:val="00C44A99"/>
    <w:rsid w:val="00C450A3"/>
    <w:rsid w:val="00C64B06"/>
    <w:rsid w:val="00C64C13"/>
    <w:rsid w:val="00C66C69"/>
    <w:rsid w:val="00C728E8"/>
    <w:rsid w:val="00C7569F"/>
    <w:rsid w:val="00C7626F"/>
    <w:rsid w:val="00C82980"/>
    <w:rsid w:val="00C84099"/>
    <w:rsid w:val="00C8591F"/>
    <w:rsid w:val="00C85A08"/>
    <w:rsid w:val="00C9117A"/>
    <w:rsid w:val="00C94905"/>
    <w:rsid w:val="00CA59EE"/>
    <w:rsid w:val="00CB0223"/>
    <w:rsid w:val="00CB1807"/>
    <w:rsid w:val="00CB2B4D"/>
    <w:rsid w:val="00CB2E7F"/>
    <w:rsid w:val="00CB43B6"/>
    <w:rsid w:val="00CC0C50"/>
    <w:rsid w:val="00CC2AFD"/>
    <w:rsid w:val="00CC54A0"/>
    <w:rsid w:val="00CC7CC8"/>
    <w:rsid w:val="00CD2943"/>
    <w:rsid w:val="00CD300E"/>
    <w:rsid w:val="00CD37F9"/>
    <w:rsid w:val="00CD6119"/>
    <w:rsid w:val="00CD7C36"/>
    <w:rsid w:val="00CE173B"/>
    <w:rsid w:val="00CE185D"/>
    <w:rsid w:val="00CF21DE"/>
    <w:rsid w:val="00D01A59"/>
    <w:rsid w:val="00D036CF"/>
    <w:rsid w:val="00D0581A"/>
    <w:rsid w:val="00D06872"/>
    <w:rsid w:val="00D100F0"/>
    <w:rsid w:val="00D137FA"/>
    <w:rsid w:val="00D15D34"/>
    <w:rsid w:val="00D204A8"/>
    <w:rsid w:val="00D20710"/>
    <w:rsid w:val="00D22731"/>
    <w:rsid w:val="00D254BC"/>
    <w:rsid w:val="00D260A9"/>
    <w:rsid w:val="00D300DA"/>
    <w:rsid w:val="00D3282B"/>
    <w:rsid w:val="00D32977"/>
    <w:rsid w:val="00D34520"/>
    <w:rsid w:val="00D3459D"/>
    <w:rsid w:val="00D37FEB"/>
    <w:rsid w:val="00D417D3"/>
    <w:rsid w:val="00D4340B"/>
    <w:rsid w:val="00D43E9E"/>
    <w:rsid w:val="00D46AAB"/>
    <w:rsid w:val="00D46B92"/>
    <w:rsid w:val="00D50CD1"/>
    <w:rsid w:val="00D520E1"/>
    <w:rsid w:val="00D52634"/>
    <w:rsid w:val="00D545F8"/>
    <w:rsid w:val="00D565B3"/>
    <w:rsid w:val="00D6075E"/>
    <w:rsid w:val="00D61C0A"/>
    <w:rsid w:val="00D64438"/>
    <w:rsid w:val="00D64D00"/>
    <w:rsid w:val="00D67650"/>
    <w:rsid w:val="00D76BEE"/>
    <w:rsid w:val="00D8130C"/>
    <w:rsid w:val="00D83BBE"/>
    <w:rsid w:val="00D84F11"/>
    <w:rsid w:val="00D86A80"/>
    <w:rsid w:val="00D8724E"/>
    <w:rsid w:val="00D90591"/>
    <w:rsid w:val="00DA00F8"/>
    <w:rsid w:val="00DA1F2C"/>
    <w:rsid w:val="00DB3F7E"/>
    <w:rsid w:val="00DB47E6"/>
    <w:rsid w:val="00DC4152"/>
    <w:rsid w:val="00DC5B64"/>
    <w:rsid w:val="00DC6C9D"/>
    <w:rsid w:val="00DD0DDB"/>
    <w:rsid w:val="00DD1108"/>
    <w:rsid w:val="00DD45C7"/>
    <w:rsid w:val="00DE0A8F"/>
    <w:rsid w:val="00DE1788"/>
    <w:rsid w:val="00DE4AA4"/>
    <w:rsid w:val="00DF04D5"/>
    <w:rsid w:val="00DF0AFF"/>
    <w:rsid w:val="00DF2A2C"/>
    <w:rsid w:val="00DF34A9"/>
    <w:rsid w:val="00DF4529"/>
    <w:rsid w:val="00DF71D8"/>
    <w:rsid w:val="00DF7EE0"/>
    <w:rsid w:val="00E00938"/>
    <w:rsid w:val="00E011D0"/>
    <w:rsid w:val="00E01574"/>
    <w:rsid w:val="00E0538E"/>
    <w:rsid w:val="00E05A38"/>
    <w:rsid w:val="00E1280B"/>
    <w:rsid w:val="00E23AAA"/>
    <w:rsid w:val="00E23C39"/>
    <w:rsid w:val="00E25295"/>
    <w:rsid w:val="00E26EBF"/>
    <w:rsid w:val="00E320A5"/>
    <w:rsid w:val="00E3349A"/>
    <w:rsid w:val="00E35B2F"/>
    <w:rsid w:val="00E3788C"/>
    <w:rsid w:val="00E40531"/>
    <w:rsid w:val="00E4086E"/>
    <w:rsid w:val="00E414C1"/>
    <w:rsid w:val="00E44CD2"/>
    <w:rsid w:val="00E44E5F"/>
    <w:rsid w:val="00E53291"/>
    <w:rsid w:val="00E532BA"/>
    <w:rsid w:val="00E541BF"/>
    <w:rsid w:val="00E67274"/>
    <w:rsid w:val="00E742AF"/>
    <w:rsid w:val="00E7496F"/>
    <w:rsid w:val="00E758B9"/>
    <w:rsid w:val="00E77C6D"/>
    <w:rsid w:val="00E909E1"/>
    <w:rsid w:val="00E938CC"/>
    <w:rsid w:val="00EA106B"/>
    <w:rsid w:val="00EA167F"/>
    <w:rsid w:val="00EA23C1"/>
    <w:rsid w:val="00EA586B"/>
    <w:rsid w:val="00EA5ACB"/>
    <w:rsid w:val="00EA7185"/>
    <w:rsid w:val="00EB6698"/>
    <w:rsid w:val="00EC2E91"/>
    <w:rsid w:val="00EC58A6"/>
    <w:rsid w:val="00EC5D17"/>
    <w:rsid w:val="00EC67CD"/>
    <w:rsid w:val="00ED1166"/>
    <w:rsid w:val="00EE1FA7"/>
    <w:rsid w:val="00EE4CE5"/>
    <w:rsid w:val="00EE5B9C"/>
    <w:rsid w:val="00EE6844"/>
    <w:rsid w:val="00EF00E5"/>
    <w:rsid w:val="00EF08A3"/>
    <w:rsid w:val="00EF1209"/>
    <w:rsid w:val="00EF14A9"/>
    <w:rsid w:val="00EF3E18"/>
    <w:rsid w:val="00EF472B"/>
    <w:rsid w:val="00F01401"/>
    <w:rsid w:val="00F037E1"/>
    <w:rsid w:val="00F114B0"/>
    <w:rsid w:val="00F144C0"/>
    <w:rsid w:val="00F160F3"/>
    <w:rsid w:val="00F16759"/>
    <w:rsid w:val="00F16D6D"/>
    <w:rsid w:val="00F22A40"/>
    <w:rsid w:val="00F231F9"/>
    <w:rsid w:val="00F32F5E"/>
    <w:rsid w:val="00F35A80"/>
    <w:rsid w:val="00F45A3E"/>
    <w:rsid w:val="00F53FEC"/>
    <w:rsid w:val="00F56C1A"/>
    <w:rsid w:val="00F6168A"/>
    <w:rsid w:val="00F63D9B"/>
    <w:rsid w:val="00F64239"/>
    <w:rsid w:val="00F67CF2"/>
    <w:rsid w:val="00F72696"/>
    <w:rsid w:val="00F7497E"/>
    <w:rsid w:val="00F74DDC"/>
    <w:rsid w:val="00F75D00"/>
    <w:rsid w:val="00F8092C"/>
    <w:rsid w:val="00F820F7"/>
    <w:rsid w:val="00F826F7"/>
    <w:rsid w:val="00F84EB2"/>
    <w:rsid w:val="00F87E3F"/>
    <w:rsid w:val="00F94CEE"/>
    <w:rsid w:val="00F952B1"/>
    <w:rsid w:val="00FA087B"/>
    <w:rsid w:val="00FA25C4"/>
    <w:rsid w:val="00FA29B0"/>
    <w:rsid w:val="00FA2AAA"/>
    <w:rsid w:val="00FA3B6A"/>
    <w:rsid w:val="00FA7F27"/>
    <w:rsid w:val="00FB456C"/>
    <w:rsid w:val="00FB5173"/>
    <w:rsid w:val="00FB62DD"/>
    <w:rsid w:val="00FB67C3"/>
    <w:rsid w:val="00FC1538"/>
    <w:rsid w:val="00FC4508"/>
    <w:rsid w:val="00FD4B91"/>
    <w:rsid w:val="00FE2455"/>
    <w:rsid w:val="00FF0CC5"/>
    <w:rsid w:val="00FF1C74"/>
    <w:rsid w:val="00FF5AAF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E765DAD"/>
  <w15:docId w15:val="{6AC60B36-11CF-488D-9F1A-2C4D4EF5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A09DF"/>
    <w:pPr>
      <w:widowControl w:val="0"/>
    </w:pPr>
    <w:rPr>
      <w:rFonts w:eastAsia="新細明體"/>
      <w:kern w:val="2"/>
      <w:sz w:val="24"/>
      <w:szCs w:val="24"/>
    </w:rPr>
  </w:style>
  <w:style w:type="paragraph" w:styleId="10">
    <w:name w:val="heading 1"/>
    <w:basedOn w:val="a2"/>
    <w:link w:val="11"/>
    <w:uiPriority w:val="9"/>
    <w:qFormat/>
    <w:rsid w:val="008928FA"/>
    <w:pPr>
      <w:widowControl/>
      <w:spacing w:before="100" w:beforeAutospacing="1" w:after="100" w:afterAutospacing="1"/>
      <w:outlineLvl w:val="0"/>
    </w:pPr>
    <w:rPr>
      <w:rFonts w:ascii="新細明體" w:hAnsi="新細明體"/>
      <w:b/>
      <w:bCs/>
      <w:kern w:val="36"/>
      <w:sz w:val="48"/>
      <w:szCs w:val="48"/>
    </w:rPr>
  </w:style>
  <w:style w:type="paragraph" w:styleId="2">
    <w:name w:val="heading 2"/>
    <w:basedOn w:val="a2"/>
    <w:next w:val="a2"/>
    <w:link w:val="20"/>
    <w:uiPriority w:val="9"/>
    <w:qFormat/>
    <w:rsid w:val="008928FA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2"/>
    <w:next w:val="a2"/>
    <w:link w:val="30"/>
    <w:uiPriority w:val="9"/>
    <w:qFormat/>
    <w:rsid w:val="008928FA"/>
    <w:pPr>
      <w:keepNext/>
      <w:spacing w:line="720" w:lineRule="auto"/>
      <w:jc w:val="center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2"/>
    <w:next w:val="a2"/>
    <w:link w:val="40"/>
    <w:uiPriority w:val="9"/>
    <w:qFormat/>
    <w:rsid w:val="008928FA"/>
    <w:pPr>
      <w:keepNext/>
      <w:widowControl/>
      <w:spacing w:before="240" w:after="60"/>
      <w:outlineLvl w:val="3"/>
    </w:pPr>
    <w:rPr>
      <w:rFonts w:ascii="Calibri" w:hAnsi="Calibri"/>
      <w:b/>
      <w:bCs/>
      <w:color w:val="000000"/>
      <w:kern w:val="0"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8928FA"/>
    <w:pPr>
      <w:widowControl/>
      <w:spacing w:before="240" w:after="60"/>
      <w:outlineLvl w:val="4"/>
    </w:pPr>
    <w:rPr>
      <w:rFonts w:ascii="Calibri" w:hAnsi="Calibri"/>
      <w:b/>
      <w:bCs/>
      <w:i/>
      <w:iCs/>
      <w:color w:val="000000"/>
      <w:kern w:val="0"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8928FA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2"/>
    <w:next w:val="a2"/>
    <w:link w:val="70"/>
    <w:uiPriority w:val="9"/>
    <w:qFormat/>
    <w:rsid w:val="008928FA"/>
    <w:pPr>
      <w:widowControl/>
      <w:spacing w:before="240" w:after="60"/>
      <w:outlineLvl w:val="6"/>
    </w:pPr>
    <w:rPr>
      <w:rFonts w:ascii="Calibri" w:hAnsi="Calibri"/>
      <w:color w:val="000000"/>
      <w:kern w:val="0"/>
    </w:rPr>
  </w:style>
  <w:style w:type="paragraph" w:styleId="8">
    <w:name w:val="heading 8"/>
    <w:basedOn w:val="a2"/>
    <w:next w:val="a2"/>
    <w:link w:val="80"/>
    <w:uiPriority w:val="9"/>
    <w:qFormat/>
    <w:rsid w:val="008928FA"/>
    <w:pPr>
      <w:widowControl/>
      <w:spacing w:before="240" w:after="60"/>
      <w:outlineLvl w:val="7"/>
    </w:pPr>
    <w:rPr>
      <w:rFonts w:ascii="Calibri" w:hAnsi="Calibri"/>
      <w:i/>
      <w:iCs/>
      <w:color w:val="000000"/>
      <w:kern w:val="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8928FA"/>
    <w:pPr>
      <w:widowControl/>
      <w:spacing w:before="240" w:after="60"/>
      <w:outlineLvl w:val="8"/>
    </w:pPr>
    <w:rPr>
      <w:rFonts w:ascii="Calibri Light" w:hAnsi="Calibri Light"/>
      <w:kern w:val="0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71">
    <w:name w:val="toc 7"/>
    <w:basedOn w:val="a2"/>
    <w:next w:val="a2"/>
    <w:rsid w:val="008928FA"/>
    <w:pPr>
      <w:ind w:leftChars="1200" w:left="2880"/>
    </w:pPr>
  </w:style>
  <w:style w:type="paragraph" w:styleId="a6">
    <w:name w:val="Note Heading"/>
    <w:basedOn w:val="a2"/>
    <w:next w:val="a2"/>
    <w:link w:val="a7"/>
    <w:rsid w:val="008928FA"/>
    <w:pPr>
      <w:jc w:val="center"/>
    </w:pPr>
    <w:rPr>
      <w:rFonts w:eastAsia="標楷體"/>
      <w:bCs/>
      <w:sz w:val="26"/>
    </w:rPr>
  </w:style>
  <w:style w:type="paragraph" w:styleId="a8">
    <w:name w:val="Normal Indent"/>
    <w:basedOn w:val="a2"/>
    <w:rsid w:val="008928FA"/>
    <w:pPr>
      <w:ind w:left="480"/>
    </w:pPr>
    <w:rPr>
      <w:szCs w:val="20"/>
    </w:rPr>
  </w:style>
  <w:style w:type="paragraph" w:styleId="a">
    <w:name w:val="List Bullet"/>
    <w:basedOn w:val="a2"/>
    <w:rsid w:val="008928FA"/>
    <w:pPr>
      <w:numPr>
        <w:numId w:val="1"/>
      </w:numPr>
      <w:ind w:leftChars="200" w:left="200" w:hangingChars="200" w:hanging="200"/>
    </w:pPr>
    <w:rPr>
      <w:rFonts w:ascii="Calibri" w:hAnsi="Calibri"/>
      <w:szCs w:val="22"/>
    </w:rPr>
  </w:style>
  <w:style w:type="paragraph" w:styleId="a9">
    <w:name w:val="Document Map"/>
    <w:basedOn w:val="a2"/>
    <w:link w:val="aa"/>
    <w:rsid w:val="008928FA"/>
    <w:pPr>
      <w:shd w:val="clear" w:color="auto" w:fill="000080"/>
    </w:pPr>
    <w:rPr>
      <w:rFonts w:ascii="Arial" w:hAnsi="Arial"/>
      <w:szCs w:val="22"/>
    </w:rPr>
  </w:style>
  <w:style w:type="paragraph" w:styleId="ab">
    <w:name w:val="annotation text"/>
    <w:basedOn w:val="a2"/>
    <w:link w:val="ac"/>
    <w:uiPriority w:val="99"/>
    <w:rsid w:val="008928FA"/>
    <w:pPr>
      <w:adjustRightInd w:val="0"/>
      <w:spacing w:line="360" w:lineRule="atLeast"/>
      <w:textAlignment w:val="baseline"/>
    </w:pPr>
    <w:rPr>
      <w:szCs w:val="22"/>
    </w:rPr>
  </w:style>
  <w:style w:type="paragraph" w:styleId="ad">
    <w:name w:val="Salutation"/>
    <w:basedOn w:val="a2"/>
    <w:next w:val="a2"/>
    <w:link w:val="ae"/>
    <w:uiPriority w:val="99"/>
    <w:unhideWhenUsed/>
    <w:rsid w:val="008928FA"/>
    <w:rPr>
      <w:rFonts w:eastAsia="標楷體" w:hAnsi="標楷體"/>
      <w:color w:val="000000"/>
    </w:rPr>
  </w:style>
  <w:style w:type="paragraph" w:styleId="31">
    <w:name w:val="Body Text 3"/>
    <w:basedOn w:val="a2"/>
    <w:link w:val="32"/>
    <w:rsid w:val="008928FA"/>
    <w:pPr>
      <w:spacing w:after="120"/>
    </w:pPr>
    <w:rPr>
      <w:sz w:val="16"/>
      <w:szCs w:val="16"/>
    </w:rPr>
  </w:style>
  <w:style w:type="paragraph" w:styleId="af">
    <w:name w:val="Closing"/>
    <w:basedOn w:val="a2"/>
    <w:link w:val="af0"/>
    <w:rsid w:val="008928FA"/>
    <w:pPr>
      <w:ind w:leftChars="1800" w:left="100"/>
      <w:jc w:val="center"/>
    </w:pPr>
    <w:rPr>
      <w:rFonts w:eastAsia="標楷體"/>
      <w:bCs/>
      <w:sz w:val="26"/>
    </w:rPr>
  </w:style>
  <w:style w:type="paragraph" w:styleId="af1">
    <w:name w:val="Body Text"/>
    <w:basedOn w:val="a2"/>
    <w:link w:val="af2"/>
    <w:qFormat/>
    <w:rsid w:val="008928FA"/>
    <w:pPr>
      <w:spacing w:after="120"/>
      <w:jc w:val="center"/>
    </w:pPr>
    <w:rPr>
      <w:rFonts w:eastAsia="標楷體"/>
      <w:bCs/>
      <w:sz w:val="26"/>
    </w:rPr>
  </w:style>
  <w:style w:type="paragraph" w:styleId="af3">
    <w:name w:val="Body Text Indent"/>
    <w:basedOn w:val="a2"/>
    <w:link w:val="af4"/>
    <w:rsid w:val="008928FA"/>
    <w:pPr>
      <w:ind w:firstLine="480"/>
      <w:jc w:val="both"/>
    </w:pPr>
  </w:style>
  <w:style w:type="paragraph" w:styleId="af5">
    <w:name w:val="Block Text"/>
    <w:basedOn w:val="a2"/>
    <w:rsid w:val="008928FA"/>
    <w:pPr>
      <w:ind w:left="113" w:right="113"/>
      <w:jc w:val="both"/>
    </w:pPr>
    <w:rPr>
      <w:sz w:val="22"/>
      <w:szCs w:val="22"/>
    </w:rPr>
  </w:style>
  <w:style w:type="paragraph" w:styleId="51">
    <w:name w:val="toc 5"/>
    <w:basedOn w:val="a2"/>
    <w:next w:val="a2"/>
    <w:rsid w:val="008928FA"/>
    <w:pPr>
      <w:ind w:leftChars="800" w:left="1920"/>
    </w:pPr>
  </w:style>
  <w:style w:type="paragraph" w:styleId="33">
    <w:name w:val="toc 3"/>
    <w:basedOn w:val="a2"/>
    <w:next w:val="a2"/>
    <w:unhideWhenUsed/>
    <w:qFormat/>
    <w:rsid w:val="008928FA"/>
    <w:pPr>
      <w:ind w:left="480"/>
    </w:pPr>
    <w:rPr>
      <w:rFonts w:ascii="Calibri" w:hAnsi="Calibri"/>
      <w:i/>
      <w:iCs/>
      <w:sz w:val="20"/>
      <w:szCs w:val="20"/>
    </w:rPr>
  </w:style>
  <w:style w:type="paragraph" w:styleId="81">
    <w:name w:val="toc 8"/>
    <w:basedOn w:val="a2"/>
    <w:next w:val="a2"/>
    <w:rsid w:val="008928FA"/>
    <w:pPr>
      <w:ind w:leftChars="1400" w:left="3360"/>
    </w:pPr>
  </w:style>
  <w:style w:type="paragraph" w:styleId="af6">
    <w:name w:val="Date"/>
    <w:basedOn w:val="a2"/>
    <w:next w:val="a2"/>
    <w:link w:val="af7"/>
    <w:rsid w:val="008928FA"/>
    <w:pPr>
      <w:jc w:val="right"/>
    </w:pPr>
  </w:style>
  <w:style w:type="paragraph" w:styleId="21">
    <w:name w:val="Body Text Indent 2"/>
    <w:basedOn w:val="a2"/>
    <w:link w:val="22"/>
    <w:rsid w:val="008928FA"/>
    <w:pPr>
      <w:spacing w:line="440" w:lineRule="exact"/>
      <w:ind w:left="840" w:hangingChars="300" w:hanging="840"/>
    </w:pPr>
    <w:rPr>
      <w:rFonts w:eastAsia="標楷體"/>
      <w:bCs/>
      <w:sz w:val="28"/>
    </w:rPr>
  </w:style>
  <w:style w:type="paragraph" w:styleId="af8">
    <w:name w:val="endnote text"/>
    <w:basedOn w:val="a2"/>
    <w:link w:val="af9"/>
    <w:uiPriority w:val="99"/>
    <w:rsid w:val="008928FA"/>
    <w:pPr>
      <w:snapToGrid w:val="0"/>
    </w:pPr>
    <w:rPr>
      <w:szCs w:val="20"/>
    </w:rPr>
  </w:style>
  <w:style w:type="paragraph" w:styleId="afa">
    <w:name w:val="Balloon Text"/>
    <w:basedOn w:val="a2"/>
    <w:link w:val="afb"/>
    <w:uiPriority w:val="99"/>
    <w:rsid w:val="008928FA"/>
    <w:rPr>
      <w:rFonts w:ascii="Cambria" w:hAnsi="Cambria"/>
      <w:sz w:val="18"/>
      <w:szCs w:val="18"/>
    </w:rPr>
  </w:style>
  <w:style w:type="paragraph" w:styleId="afc">
    <w:name w:val="footer"/>
    <w:basedOn w:val="a2"/>
    <w:link w:val="afd"/>
    <w:uiPriority w:val="99"/>
    <w:unhideWhenUsed/>
    <w:rsid w:val="008928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e">
    <w:name w:val="header"/>
    <w:basedOn w:val="a2"/>
    <w:link w:val="aff"/>
    <w:uiPriority w:val="99"/>
    <w:unhideWhenUsed/>
    <w:rsid w:val="008928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2">
    <w:name w:val="toc 1"/>
    <w:basedOn w:val="a2"/>
    <w:next w:val="a2"/>
    <w:uiPriority w:val="39"/>
    <w:qFormat/>
    <w:rsid w:val="008928FA"/>
    <w:pPr>
      <w:tabs>
        <w:tab w:val="right" w:leader="dot" w:pos="8296"/>
      </w:tabs>
    </w:pPr>
    <w:rPr>
      <w:rFonts w:ascii="標楷體" w:eastAsia="標楷體" w:hAnsi="標楷體"/>
      <w:sz w:val="32"/>
      <w:szCs w:val="32"/>
    </w:rPr>
  </w:style>
  <w:style w:type="paragraph" w:styleId="41">
    <w:name w:val="toc 4"/>
    <w:basedOn w:val="a2"/>
    <w:next w:val="a2"/>
    <w:rsid w:val="008928FA"/>
    <w:pPr>
      <w:tabs>
        <w:tab w:val="right" w:leader="dot" w:pos="8210"/>
      </w:tabs>
      <w:spacing w:line="340" w:lineRule="exact"/>
      <w:ind w:left="780"/>
    </w:pPr>
    <w:rPr>
      <w:rFonts w:eastAsia="標楷體"/>
      <w:color w:val="000000"/>
    </w:rPr>
  </w:style>
  <w:style w:type="paragraph" w:styleId="aff0">
    <w:name w:val="Subtitle"/>
    <w:basedOn w:val="a2"/>
    <w:next w:val="a2"/>
    <w:link w:val="aff1"/>
    <w:uiPriority w:val="11"/>
    <w:qFormat/>
    <w:rsid w:val="008928FA"/>
    <w:pPr>
      <w:spacing w:after="60"/>
      <w:jc w:val="center"/>
      <w:outlineLvl w:val="1"/>
    </w:pPr>
    <w:rPr>
      <w:rFonts w:ascii="Cambria" w:hAnsi="Cambria"/>
      <w:bCs/>
      <w:i/>
      <w:iCs/>
    </w:rPr>
  </w:style>
  <w:style w:type="paragraph" w:styleId="aff2">
    <w:name w:val="footnote text"/>
    <w:basedOn w:val="a2"/>
    <w:link w:val="aff3"/>
    <w:rsid w:val="008928FA"/>
    <w:pPr>
      <w:snapToGrid w:val="0"/>
      <w:ind w:firstLineChars="100" w:firstLine="260"/>
      <w:jc w:val="both"/>
    </w:pPr>
    <w:rPr>
      <w:rFonts w:ascii="標楷體" w:eastAsia="標楷體" w:hAnsi="標楷體"/>
      <w:color w:val="000000"/>
      <w:sz w:val="20"/>
      <w:szCs w:val="20"/>
    </w:rPr>
  </w:style>
  <w:style w:type="paragraph" w:styleId="61">
    <w:name w:val="toc 6"/>
    <w:basedOn w:val="a2"/>
    <w:next w:val="a2"/>
    <w:rsid w:val="008928FA"/>
    <w:pPr>
      <w:ind w:leftChars="1000" w:left="2400"/>
    </w:pPr>
  </w:style>
  <w:style w:type="paragraph" w:styleId="34">
    <w:name w:val="Body Text Indent 3"/>
    <w:basedOn w:val="a2"/>
    <w:link w:val="35"/>
    <w:rsid w:val="008928FA"/>
    <w:pPr>
      <w:spacing w:after="120"/>
      <w:ind w:leftChars="200" w:left="480"/>
    </w:pPr>
    <w:rPr>
      <w:rFonts w:ascii="Calibri" w:hAnsi="Calibri"/>
      <w:sz w:val="16"/>
      <w:szCs w:val="16"/>
    </w:rPr>
  </w:style>
  <w:style w:type="paragraph" w:styleId="aff4">
    <w:name w:val="table of figures"/>
    <w:basedOn w:val="a2"/>
    <w:next w:val="a2"/>
    <w:rsid w:val="008928FA"/>
    <w:pPr>
      <w:ind w:leftChars="400" w:left="400" w:hangingChars="200" w:hanging="200"/>
    </w:pPr>
  </w:style>
  <w:style w:type="paragraph" w:styleId="23">
    <w:name w:val="toc 2"/>
    <w:basedOn w:val="a2"/>
    <w:next w:val="a2"/>
    <w:qFormat/>
    <w:rsid w:val="008928FA"/>
    <w:pPr>
      <w:ind w:left="260"/>
    </w:pPr>
    <w:rPr>
      <w:rFonts w:eastAsia="標楷體"/>
      <w:smallCaps/>
      <w:sz w:val="20"/>
      <w:szCs w:val="20"/>
    </w:rPr>
  </w:style>
  <w:style w:type="paragraph" w:styleId="91">
    <w:name w:val="toc 9"/>
    <w:basedOn w:val="a2"/>
    <w:next w:val="a2"/>
    <w:rsid w:val="008928FA"/>
    <w:pPr>
      <w:ind w:leftChars="1600" w:left="3840"/>
    </w:pPr>
  </w:style>
  <w:style w:type="paragraph" w:styleId="24">
    <w:name w:val="Body Text 2"/>
    <w:basedOn w:val="a2"/>
    <w:link w:val="25"/>
    <w:unhideWhenUsed/>
    <w:rsid w:val="008928FA"/>
    <w:pPr>
      <w:spacing w:after="120" w:line="480" w:lineRule="auto"/>
    </w:pPr>
  </w:style>
  <w:style w:type="paragraph" w:styleId="HTML">
    <w:name w:val="HTML Preformatted"/>
    <w:basedOn w:val="a2"/>
    <w:link w:val="HTML0"/>
    <w:unhideWhenUsed/>
    <w:rsid w:val="008928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</w:rPr>
  </w:style>
  <w:style w:type="paragraph" w:styleId="Web">
    <w:name w:val="Normal (Web)"/>
    <w:basedOn w:val="a2"/>
    <w:uiPriority w:val="99"/>
    <w:rsid w:val="008928F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1">
    <w:name w:val="Title"/>
    <w:basedOn w:val="a2"/>
    <w:next w:val="a2"/>
    <w:link w:val="aff5"/>
    <w:uiPriority w:val="10"/>
    <w:qFormat/>
    <w:rsid w:val="008928FA"/>
    <w:pPr>
      <w:numPr>
        <w:numId w:val="2"/>
      </w:numPr>
      <w:snapToGrid w:val="0"/>
      <w:spacing w:after="60"/>
      <w:outlineLvl w:val="0"/>
    </w:pPr>
    <w:rPr>
      <w:rFonts w:ascii="Cambria" w:eastAsia="標楷體" w:hAnsi="Cambria"/>
      <w:b/>
      <w:bCs/>
      <w:sz w:val="32"/>
      <w:szCs w:val="32"/>
    </w:rPr>
  </w:style>
  <w:style w:type="character" w:styleId="aff6">
    <w:name w:val="endnote reference"/>
    <w:semiHidden/>
    <w:rsid w:val="008928FA"/>
    <w:rPr>
      <w:rFonts w:cs="Times New Roman"/>
      <w:vertAlign w:val="superscript"/>
    </w:rPr>
  </w:style>
  <w:style w:type="character" w:styleId="aff7">
    <w:name w:val="page number"/>
    <w:basedOn w:val="a3"/>
    <w:rsid w:val="008928FA"/>
  </w:style>
  <w:style w:type="character" w:styleId="aff8">
    <w:name w:val="FollowedHyperlink"/>
    <w:uiPriority w:val="99"/>
    <w:rsid w:val="008928FA"/>
    <w:rPr>
      <w:color w:val="800080"/>
      <w:u w:val="single"/>
    </w:rPr>
  </w:style>
  <w:style w:type="character" w:styleId="aff9">
    <w:name w:val="Emphasis"/>
    <w:uiPriority w:val="20"/>
    <w:qFormat/>
    <w:rsid w:val="008928FA"/>
    <w:rPr>
      <w:i/>
      <w:iCs/>
    </w:rPr>
  </w:style>
  <w:style w:type="character" w:styleId="affa">
    <w:name w:val="Hyperlink"/>
    <w:uiPriority w:val="99"/>
    <w:rsid w:val="008928FA"/>
    <w:rPr>
      <w:color w:val="0000FF"/>
      <w:u w:val="single"/>
    </w:rPr>
  </w:style>
  <w:style w:type="character" w:styleId="affb">
    <w:name w:val="annotation reference"/>
    <w:uiPriority w:val="99"/>
    <w:unhideWhenUsed/>
    <w:rsid w:val="008928FA"/>
    <w:rPr>
      <w:sz w:val="18"/>
      <w:szCs w:val="18"/>
    </w:rPr>
  </w:style>
  <w:style w:type="character" w:styleId="affc">
    <w:name w:val="footnote reference"/>
    <w:rsid w:val="008928FA"/>
    <w:rPr>
      <w:rFonts w:cs="Times New Roman"/>
      <w:vertAlign w:val="superscript"/>
    </w:rPr>
  </w:style>
  <w:style w:type="paragraph" w:customStyle="1" w:styleId="13">
    <w:name w:val="清單段落1"/>
    <w:basedOn w:val="a2"/>
    <w:link w:val="affd"/>
    <w:uiPriority w:val="99"/>
    <w:qFormat/>
    <w:rsid w:val="008928FA"/>
    <w:pPr>
      <w:ind w:leftChars="200" w:left="480"/>
    </w:pPr>
    <w:rPr>
      <w:kern w:val="0"/>
      <w:sz w:val="20"/>
    </w:rPr>
  </w:style>
  <w:style w:type="paragraph" w:customStyle="1" w:styleId="paragraph">
    <w:name w:val="paragraph"/>
    <w:basedOn w:val="a2"/>
    <w:rsid w:val="008928FA"/>
    <w:pPr>
      <w:adjustRightInd w:val="0"/>
      <w:spacing w:line="360" w:lineRule="atLeast"/>
    </w:pPr>
    <w:rPr>
      <w:rFonts w:eastAsia="標楷體"/>
      <w:kern w:val="0"/>
      <w:sz w:val="28"/>
      <w:szCs w:val="20"/>
    </w:rPr>
  </w:style>
  <w:style w:type="paragraph" w:customStyle="1" w:styleId="0115">
    <w:name w:val="0115"/>
    <w:basedOn w:val="paragraph"/>
    <w:rsid w:val="008928FA"/>
    <w:pPr>
      <w:ind w:left="180"/>
    </w:pPr>
    <w:rPr>
      <w:sz w:val="24"/>
    </w:rPr>
  </w:style>
  <w:style w:type="paragraph" w:customStyle="1" w:styleId="130">
    <w:name w:val="清單段落13"/>
    <w:basedOn w:val="a2"/>
    <w:link w:val="ListParagraphCharChar"/>
    <w:uiPriority w:val="99"/>
    <w:qFormat/>
    <w:rsid w:val="008928FA"/>
    <w:pPr>
      <w:ind w:leftChars="200" w:left="480"/>
    </w:pPr>
  </w:style>
  <w:style w:type="paragraph" w:customStyle="1" w:styleId="001">
    <w:name w:val="001"/>
    <w:basedOn w:val="a2"/>
    <w:link w:val="0010"/>
    <w:rsid w:val="008928FA"/>
    <w:pPr>
      <w:spacing w:line="360" w:lineRule="auto"/>
      <w:ind w:leftChars="150" w:left="300" w:hangingChars="150" w:hanging="150"/>
      <w:jc w:val="both"/>
      <w:outlineLvl w:val="5"/>
    </w:pPr>
    <w:rPr>
      <w:rFonts w:eastAsia="標楷體"/>
      <w:sz w:val="26"/>
      <w:szCs w:val="26"/>
    </w:rPr>
  </w:style>
  <w:style w:type="paragraph" w:customStyle="1" w:styleId="affe">
    <w:name w:val="文獻參考日文"/>
    <w:rsid w:val="008928FA"/>
    <w:rPr>
      <w:rFonts w:ascii="標楷體" w:eastAsia="標楷體" w:hAnsi="標楷體"/>
      <w:color w:val="000000"/>
      <w:szCs w:val="24"/>
      <w:lang w:eastAsia="zh-CN"/>
    </w:rPr>
  </w:style>
  <w:style w:type="paragraph" w:customStyle="1" w:styleId="00">
    <w:name w:val="00內文(中文+英文)"/>
    <w:basedOn w:val="a2"/>
    <w:link w:val="000"/>
    <w:rsid w:val="008928FA"/>
    <w:pPr>
      <w:spacing w:line="360" w:lineRule="auto"/>
      <w:ind w:firstLineChars="200" w:firstLine="200"/>
      <w:jc w:val="both"/>
    </w:pPr>
    <w:rPr>
      <w:rFonts w:eastAsia="標楷體"/>
      <w:sz w:val="26"/>
      <w:szCs w:val="26"/>
    </w:rPr>
  </w:style>
  <w:style w:type="paragraph" w:customStyle="1" w:styleId="002">
    <w:name w:val="00〈一〉"/>
    <w:basedOn w:val="a2"/>
    <w:link w:val="003"/>
    <w:rsid w:val="008928FA"/>
    <w:pPr>
      <w:spacing w:line="360" w:lineRule="auto"/>
      <w:ind w:leftChars="152" w:left="352" w:hangingChars="200" w:hanging="200"/>
      <w:jc w:val="both"/>
      <w:outlineLvl w:val="4"/>
    </w:pPr>
    <w:rPr>
      <w:rFonts w:eastAsia="標楷體"/>
      <w:sz w:val="26"/>
      <w:szCs w:val="26"/>
    </w:rPr>
  </w:style>
  <w:style w:type="paragraph" w:customStyle="1" w:styleId="14">
    <w:name w:val="標號1"/>
    <w:basedOn w:val="a2"/>
    <w:next w:val="a2"/>
    <w:link w:val="afff"/>
    <w:qFormat/>
    <w:rsid w:val="008928FA"/>
    <w:rPr>
      <w:sz w:val="20"/>
      <w:szCs w:val="20"/>
    </w:rPr>
  </w:style>
  <w:style w:type="paragraph" w:customStyle="1" w:styleId="1">
    <w:name w:val="1."/>
    <w:basedOn w:val="a2"/>
    <w:link w:val="15"/>
    <w:rsid w:val="008928FA"/>
    <w:pPr>
      <w:numPr>
        <w:numId w:val="3"/>
      </w:numPr>
      <w:spacing w:line="460" w:lineRule="exact"/>
      <w:jc w:val="both"/>
    </w:pPr>
    <w:rPr>
      <w:rFonts w:ascii="新細明體" w:hAnsi="新細明體"/>
      <w:szCs w:val="22"/>
    </w:rPr>
  </w:style>
  <w:style w:type="paragraph" w:customStyle="1" w:styleId="16">
    <w:name w:val="無間距1"/>
    <w:rsid w:val="008928FA"/>
    <w:pPr>
      <w:widowControl w:val="0"/>
    </w:pPr>
    <w:rPr>
      <w:rFonts w:eastAsia="新細明體"/>
      <w:szCs w:val="24"/>
      <w:lang w:eastAsia="zh-CN"/>
    </w:rPr>
  </w:style>
  <w:style w:type="paragraph" w:customStyle="1" w:styleId="17">
    <w:name w:val="基本內容內文1"/>
    <w:basedOn w:val="a2"/>
    <w:rsid w:val="008928FA"/>
    <w:pPr>
      <w:snapToGrid w:val="0"/>
      <w:jc w:val="both"/>
    </w:pPr>
    <w:rPr>
      <w:rFonts w:eastAsia="標楷體"/>
    </w:rPr>
  </w:style>
  <w:style w:type="paragraph" w:customStyle="1" w:styleId="26">
    <w:name w:val="基本內容內文2"/>
    <w:basedOn w:val="a2"/>
    <w:rsid w:val="008928FA"/>
    <w:pPr>
      <w:snapToGrid w:val="0"/>
      <w:ind w:leftChars="74" w:left="178"/>
      <w:jc w:val="both"/>
    </w:pPr>
    <w:rPr>
      <w:rFonts w:eastAsia="標楷體"/>
    </w:rPr>
  </w:style>
  <w:style w:type="paragraph" w:customStyle="1" w:styleId="Default">
    <w:name w:val="Default"/>
    <w:rsid w:val="008928FA"/>
    <w:pPr>
      <w:widowControl w:val="0"/>
      <w:autoSpaceDE w:val="0"/>
      <w:autoSpaceDN w:val="0"/>
      <w:adjustRightInd w:val="0"/>
    </w:pPr>
    <w:rPr>
      <w:rFonts w:ascii="新細明體" w:eastAsia="新細明體" w:hAnsi="Calibri" w:cs="新細明體"/>
      <w:color w:val="000000"/>
      <w:szCs w:val="24"/>
      <w:lang w:eastAsia="zh-CN"/>
    </w:rPr>
  </w:style>
  <w:style w:type="paragraph" w:customStyle="1" w:styleId="18">
    <w:name w:val="註解主旨1"/>
    <w:basedOn w:val="ab"/>
    <w:next w:val="ab"/>
    <w:link w:val="afff0"/>
    <w:uiPriority w:val="99"/>
    <w:unhideWhenUsed/>
    <w:rsid w:val="008928FA"/>
    <w:rPr>
      <w:rFonts w:ascii="細明體" w:eastAsia="細明體"/>
      <w:b/>
      <w:bCs/>
    </w:rPr>
  </w:style>
  <w:style w:type="paragraph" w:customStyle="1" w:styleId="19">
    <w:name w:val="修訂1"/>
    <w:hidden/>
    <w:uiPriority w:val="99"/>
    <w:semiHidden/>
    <w:rsid w:val="008928FA"/>
    <w:rPr>
      <w:rFonts w:ascii="細明體" w:eastAsia="細明體"/>
      <w:lang w:eastAsia="zh-CN"/>
    </w:rPr>
  </w:style>
  <w:style w:type="paragraph" w:customStyle="1" w:styleId="yiv836234657msonormal">
    <w:name w:val="yiv836234657msonormal"/>
    <w:basedOn w:val="a2"/>
    <w:rsid w:val="008928FA"/>
    <w:pPr>
      <w:widowControl/>
      <w:spacing w:before="100" w:beforeAutospacing="1" w:after="100" w:afterAutospacing="1"/>
      <w:jc w:val="both"/>
    </w:pPr>
    <w:rPr>
      <w:rFonts w:ascii="新細明體" w:hAnsi="新細明體" w:cs="新細明體"/>
      <w:kern w:val="0"/>
      <w:sz w:val="20"/>
    </w:rPr>
  </w:style>
  <w:style w:type="paragraph" w:customStyle="1" w:styleId="CM9">
    <w:name w:val="CM9"/>
    <w:basedOn w:val="Default"/>
    <w:next w:val="Default"/>
    <w:uiPriority w:val="99"/>
    <w:rsid w:val="008928FA"/>
    <w:rPr>
      <w:rFonts w:ascii="標楷體" w:eastAsia="標楷體" w:cs="Times New Roman"/>
      <w:color w:val="auto"/>
    </w:rPr>
  </w:style>
  <w:style w:type="paragraph" w:customStyle="1" w:styleId="CM1">
    <w:name w:val="CM1"/>
    <w:basedOn w:val="Default"/>
    <w:next w:val="Default"/>
    <w:rsid w:val="008928FA"/>
    <w:pPr>
      <w:spacing w:line="440" w:lineRule="atLeast"/>
    </w:pPr>
    <w:rPr>
      <w:rFonts w:ascii="標楷體" w:eastAsia="標楷體" w:cs="Times New Roman"/>
      <w:color w:val="auto"/>
    </w:rPr>
  </w:style>
  <w:style w:type="paragraph" w:customStyle="1" w:styleId="ListParagraph1">
    <w:name w:val="List Paragraph1"/>
    <w:basedOn w:val="a2"/>
    <w:rsid w:val="008928FA"/>
    <w:pPr>
      <w:ind w:leftChars="200" w:left="480"/>
    </w:pPr>
  </w:style>
  <w:style w:type="paragraph" w:customStyle="1" w:styleId="1a">
    <w:name w:val="1先導"/>
    <w:basedOn w:val="a2"/>
    <w:link w:val="1b"/>
    <w:rsid w:val="008928FA"/>
    <w:pPr>
      <w:adjustRightInd w:val="0"/>
      <w:snapToGrid w:val="0"/>
      <w:spacing w:line="400" w:lineRule="exact"/>
      <w:jc w:val="center"/>
    </w:pPr>
    <w:rPr>
      <w:rFonts w:ascii="標楷體" w:eastAsia="標楷體" w:hAnsi="標楷體"/>
      <w:b/>
      <w:sz w:val="32"/>
    </w:rPr>
  </w:style>
  <w:style w:type="paragraph" w:customStyle="1" w:styleId="27">
    <w:name w:val="2子計畫"/>
    <w:basedOn w:val="a2"/>
    <w:link w:val="28"/>
    <w:rsid w:val="008928FA"/>
    <w:pPr>
      <w:adjustRightInd w:val="0"/>
      <w:snapToGrid w:val="0"/>
      <w:spacing w:after="100" w:afterAutospacing="1" w:line="400" w:lineRule="exact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CM2">
    <w:name w:val="CM2"/>
    <w:basedOn w:val="a2"/>
    <w:next w:val="a2"/>
    <w:rsid w:val="008928FA"/>
    <w:pPr>
      <w:autoSpaceDE w:val="0"/>
      <w:autoSpaceDN w:val="0"/>
      <w:adjustRightInd w:val="0"/>
      <w:spacing w:line="446" w:lineRule="atLeast"/>
    </w:pPr>
    <w:rPr>
      <w:rFonts w:ascii="...?`.." w:eastAsia="...?`.."/>
      <w:kern w:val="0"/>
    </w:rPr>
  </w:style>
  <w:style w:type="paragraph" w:customStyle="1" w:styleId="afff1">
    <w:name w:val="壹"/>
    <w:basedOn w:val="a2"/>
    <w:link w:val="afff2"/>
    <w:rsid w:val="008928FA"/>
    <w:pPr>
      <w:spacing w:line="600" w:lineRule="exact"/>
      <w:ind w:left="1438" w:rightChars="-34" w:right="-82" w:hanging="1438"/>
      <w:jc w:val="both"/>
    </w:pPr>
    <w:rPr>
      <w:rFonts w:ascii="標楷體" w:eastAsia="標楷體" w:hAnsi="標楷體"/>
      <w:bCs/>
      <w:sz w:val="28"/>
      <w:szCs w:val="28"/>
    </w:rPr>
  </w:style>
  <w:style w:type="paragraph" w:customStyle="1" w:styleId="1c">
    <w:name w:val="純文字1"/>
    <w:basedOn w:val="a2"/>
    <w:link w:val="afff3"/>
    <w:rsid w:val="008928FA"/>
    <w:rPr>
      <w:rFonts w:ascii="細明體" w:eastAsia="細明體" w:hAnsi="Courier New"/>
    </w:rPr>
  </w:style>
  <w:style w:type="paragraph" w:customStyle="1" w:styleId="36">
    <w:name w:val="3"/>
    <w:basedOn w:val="1c"/>
    <w:link w:val="37"/>
    <w:uiPriority w:val="99"/>
    <w:rsid w:val="008928FA"/>
    <w:pPr>
      <w:spacing w:beforeLines="50" w:line="0" w:lineRule="atLeast"/>
      <w:ind w:firstLineChars="165" w:firstLine="396"/>
    </w:pPr>
    <w:rPr>
      <w:rFonts w:ascii="新細明體" w:eastAsia="新細明體" w:hAnsi="新細明體"/>
      <w:bCs/>
      <w:color w:val="000000"/>
    </w:rPr>
  </w:style>
  <w:style w:type="paragraph" w:customStyle="1" w:styleId="Afff4">
    <w:name w:val="內文 A"/>
    <w:rsid w:val="008928FA"/>
    <w:pPr>
      <w:widowControl w:val="0"/>
      <w:pBdr>
        <w:top w:val="single" w:sz="50" w:space="31" w:color="auto"/>
        <w:left w:val="single" w:sz="50" w:space="31" w:color="auto"/>
        <w:bottom w:val="single" w:sz="50" w:space="31" w:color="auto"/>
        <w:right w:val="single" w:sz="50" w:space="31" w:color="auto"/>
        <w:between w:val="single" w:sz="50" w:space="31" w:color="auto"/>
      </w:pBdr>
    </w:pPr>
    <w:rPr>
      <w:rFonts w:ascii="Arial Unicode MS" w:eastAsia="Times New Roman" w:hAnsi="Arial Unicode MS" w:cs="Arial Unicode MS" w:hint="eastAsia"/>
      <w:color w:val="000000"/>
      <w:szCs w:val="24"/>
      <w:u w:color="000000"/>
      <w:bdr w:val="single" w:sz="50" w:space="0" w:color="auto"/>
      <w:lang w:eastAsia="zh-CN"/>
    </w:rPr>
  </w:style>
  <w:style w:type="paragraph" w:customStyle="1" w:styleId="afff5">
    <w:name w:val="第一節"/>
    <w:basedOn w:val="a2"/>
    <w:qFormat/>
    <w:rsid w:val="008928FA"/>
    <w:pPr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6">
    <w:name w:val="季刊內文"/>
    <w:basedOn w:val="a2"/>
    <w:rsid w:val="008928FA"/>
    <w:pPr>
      <w:snapToGrid w:val="0"/>
      <w:spacing w:beforeLines="50" w:afterLines="25" w:line="280" w:lineRule="exact"/>
      <w:ind w:firstLineChars="200" w:firstLine="400"/>
      <w:jc w:val="both"/>
    </w:pPr>
    <w:rPr>
      <w:sz w:val="20"/>
      <w:szCs w:val="20"/>
    </w:rPr>
  </w:style>
  <w:style w:type="paragraph" w:customStyle="1" w:styleId="1d">
    <w:name w:val="表1"/>
    <w:basedOn w:val="a2"/>
    <w:rsid w:val="008928FA"/>
    <w:pPr>
      <w:snapToGrid w:val="0"/>
      <w:spacing w:line="440" w:lineRule="exact"/>
      <w:ind w:left="2"/>
      <w:jc w:val="center"/>
    </w:pPr>
    <w:rPr>
      <w:rFonts w:eastAsia="標楷體"/>
      <w:szCs w:val="22"/>
    </w:rPr>
  </w:style>
  <w:style w:type="paragraph" w:customStyle="1" w:styleId="APA">
    <w:name w:val="APA中文"/>
    <w:basedOn w:val="a2"/>
    <w:qFormat/>
    <w:rsid w:val="008928FA"/>
    <w:pPr>
      <w:autoSpaceDE w:val="0"/>
      <w:autoSpaceDN w:val="0"/>
      <w:adjustRightInd w:val="0"/>
      <w:ind w:leftChars="36" w:left="566" w:hangingChars="200" w:hanging="480"/>
    </w:pPr>
    <w:rPr>
      <w:rFonts w:eastAsia="標楷體"/>
      <w:kern w:val="0"/>
    </w:rPr>
  </w:style>
  <w:style w:type="paragraph" w:customStyle="1" w:styleId="msolistparagraph0">
    <w:name w:val="msolistparagraph"/>
    <w:basedOn w:val="a2"/>
    <w:rsid w:val="008928F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fff7">
    <w:name w:val="表文"/>
    <w:basedOn w:val="a2"/>
    <w:rsid w:val="008928FA"/>
    <w:pPr>
      <w:ind w:firstLineChars="200" w:firstLine="480"/>
      <w:jc w:val="both"/>
    </w:pPr>
    <w:rPr>
      <w:rFonts w:eastAsia="標楷體"/>
    </w:rPr>
  </w:style>
  <w:style w:type="paragraph" w:customStyle="1" w:styleId="1e">
    <w:name w:val="樣式1"/>
    <w:basedOn w:val="a2"/>
    <w:link w:val="1f"/>
    <w:qFormat/>
    <w:rsid w:val="008928FA"/>
    <w:pPr>
      <w:jc w:val="center"/>
    </w:pPr>
    <w:rPr>
      <w:rFonts w:eastAsia="標楷體"/>
      <w:b/>
    </w:rPr>
  </w:style>
  <w:style w:type="paragraph" w:customStyle="1" w:styleId="afff8">
    <w:name w:val="圖"/>
    <w:basedOn w:val="a2"/>
    <w:next w:val="aff4"/>
    <w:rsid w:val="008928FA"/>
    <w:pPr>
      <w:jc w:val="center"/>
    </w:pPr>
    <w:rPr>
      <w:rFonts w:eastAsia="標楷體"/>
      <w:b/>
    </w:rPr>
  </w:style>
  <w:style w:type="paragraph" w:customStyle="1" w:styleId="99">
    <w:name w:val="99"/>
    <w:basedOn w:val="a2"/>
    <w:rsid w:val="008928FA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afff9">
    <w:name w:val="樣式 左右對齊"/>
    <w:basedOn w:val="a2"/>
    <w:rsid w:val="008928FA"/>
    <w:pPr>
      <w:jc w:val="both"/>
    </w:pPr>
    <w:rPr>
      <w:rFonts w:eastAsia="標楷體" w:cs="新細明體"/>
      <w:sz w:val="26"/>
      <w:szCs w:val="20"/>
    </w:rPr>
  </w:style>
  <w:style w:type="paragraph" w:customStyle="1" w:styleId="afffa">
    <w:name w:val="註解"/>
    <w:basedOn w:val="a2"/>
    <w:next w:val="a2"/>
    <w:rsid w:val="008928FA"/>
    <w:pPr>
      <w:tabs>
        <w:tab w:val="left" w:pos="1725"/>
        <w:tab w:val="center" w:pos="4110"/>
      </w:tabs>
      <w:snapToGrid w:val="0"/>
      <w:spacing w:line="240" w:lineRule="atLeast"/>
      <w:jc w:val="center"/>
    </w:pPr>
    <w:rPr>
      <w:rFonts w:eastAsia="標楷體"/>
      <w:bCs/>
      <w:sz w:val="20"/>
    </w:rPr>
  </w:style>
  <w:style w:type="paragraph" w:customStyle="1" w:styleId="afffb">
    <w:name w:val="目錄格式"/>
    <w:basedOn w:val="12"/>
    <w:rsid w:val="008928FA"/>
    <w:pPr>
      <w:tabs>
        <w:tab w:val="clear" w:pos="8296"/>
        <w:tab w:val="right" w:leader="dot" w:pos="8210"/>
      </w:tabs>
      <w:spacing w:before="120" w:after="120"/>
      <w:ind w:leftChars="109" w:left="521" w:rightChars="108" w:right="259" w:hangingChars="108" w:hanging="259"/>
      <w:jc w:val="center"/>
    </w:pPr>
    <w:rPr>
      <w:rFonts w:ascii="Times New Roman" w:hAnsi="Times New Roman"/>
      <w:bCs/>
      <w:caps/>
      <w:color w:val="000000"/>
      <w:sz w:val="26"/>
      <w:szCs w:val="26"/>
    </w:rPr>
  </w:style>
  <w:style w:type="paragraph" w:customStyle="1" w:styleId="afffc">
    <w:name w:val="章內文"/>
    <w:basedOn w:val="a2"/>
    <w:rsid w:val="008928FA"/>
    <w:pPr>
      <w:ind w:firstLineChars="218" w:firstLine="218"/>
      <w:jc w:val="both"/>
    </w:pPr>
    <w:rPr>
      <w:rFonts w:ascii="標楷體" w:eastAsia="標楷體" w:hAnsi="標楷體"/>
      <w:bCs/>
      <w:sz w:val="26"/>
    </w:rPr>
  </w:style>
  <w:style w:type="paragraph" w:customStyle="1" w:styleId="afffd">
    <w:name w:val="節內文"/>
    <w:basedOn w:val="a2"/>
    <w:rsid w:val="008928FA"/>
    <w:pPr>
      <w:ind w:firstLine="550"/>
      <w:jc w:val="both"/>
    </w:pPr>
    <w:rPr>
      <w:rFonts w:ascii="標楷體" w:eastAsia="標楷體" w:hAnsi="標楷體"/>
      <w:bCs/>
      <w:sz w:val="26"/>
    </w:rPr>
  </w:style>
  <w:style w:type="paragraph" w:customStyle="1" w:styleId="150">
    <w:name w:val="樣式 章內文 + 行距:  1.5 倍行高"/>
    <w:basedOn w:val="afffc"/>
    <w:rsid w:val="008928FA"/>
    <w:pPr>
      <w:ind w:firstLineChars="199" w:firstLine="199"/>
    </w:pPr>
    <w:rPr>
      <w:rFonts w:cs="新細明體"/>
      <w:bCs w:val="0"/>
      <w:szCs w:val="20"/>
    </w:rPr>
  </w:style>
  <w:style w:type="paragraph" w:customStyle="1" w:styleId="afffe">
    <w:name w:val="表目錄"/>
    <w:basedOn w:val="a2"/>
    <w:next w:val="a2"/>
    <w:rsid w:val="008928FA"/>
    <w:pPr>
      <w:spacing w:line="240" w:lineRule="atLeast"/>
      <w:jc w:val="both"/>
    </w:pPr>
    <w:rPr>
      <w:rFonts w:ascii="標楷體" w:eastAsia="標楷體" w:hAnsi="標楷體"/>
      <w:bCs/>
      <w:sz w:val="26"/>
    </w:rPr>
  </w:style>
  <w:style w:type="paragraph" w:customStyle="1" w:styleId="affff">
    <w:name w:val="樣式 表目錄 +"/>
    <w:basedOn w:val="afffe"/>
    <w:rsid w:val="008928FA"/>
    <w:rPr>
      <w:bCs w:val="0"/>
      <w:kern w:val="0"/>
    </w:rPr>
  </w:style>
  <w:style w:type="paragraph" w:customStyle="1" w:styleId="affff0">
    <w:name w:val="圖目錄"/>
    <w:basedOn w:val="a2"/>
    <w:next w:val="a2"/>
    <w:rsid w:val="008928FA"/>
    <w:pPr>
      <w:spacing w:line="0" w:lineRule="atLeast"/>
      <w:jc w:val="center"/>
    </w:pPr>
    <w:rPr>
      <w:rFonts w:eastAsia="標楷體" w:hAnsi="標楷體"/>
    </w:rPr>
  </w:style>
  <w:style w:type="paragraph" w:customStyle="1" w:styleId="affff1">
    <w:name w:val="壹、"/>
    <w:basedOn w:val="af1"/>
    <w:rsid w:val="008928FA"/>
  </w:style>
  <w:style w:type="paragraph" w:customStyle="1" w:styleId="affff2">
    <w:name w:val="一、"/>
    <w:basedOn w:val="a2"/>
    <w:rsid w:val="008928FA"/>
    <w:pPr>
      <w:ind w:leftChars="100" w:left="822" w:hangingChars="200" w:hanging="548"/>
      <w:jc w:val="both"/>
    </w:pPr>
    <w:rPr>
      <w:rFonts w:eastAsia="標楷體"/>
      <w:bCs/>
      <w:sz w:val="26"/>
    </w:rPr>
  </w:style>
  <w:style w:type="paragraph" w:customStyle="1" w:styleId="0">
    <w:name w:val="0(一)"/>
    <w:basedOn w:val="a2"/>
    <w:rsid w:val="008928FA"/>
    <w:pPr>
      <w:spacing w:line="520" w:lineRule="exact"/>
      <w:ind w:leftChars="198" w:left="920" w:hangingChars="171" w:hanging="445"/>
      <w:jc w:val="both"/>
    </w:pPr>
    <w:rPr>
      <w:rFonts w:eastAsia="標楷體"/>
      <w:sz w:val="26"/>
    </w:rPr>
  </w:style>
  <w:style w:type="paragraph" w:customStyle="1" w:styleId="01">
    <w:name w:val="0章內文"/>
    <w:basedOn w:val="a2"/>
    <w:rsid w:val="008928FA"/>
    <w:pPr>
      <w:spacing w:line="520" w:lineRule="exact"/>
      <w:ind w:firstLineChars="200" w:firstLine="520"/>
      <w:jc w:val="both"/>
    </w:pPr>
    <w:rPr>
      <w:rFonts w:ascii="標楷體" w:eastAsia="標楷體" w:hAnsi="標楷體"/>
      <w:color w:val="000000"/>
      <w:sz w:val="26"/>
      <w:szCs w:val="26"/>
    </w:rPr>
  </w:style>
  <w:style w:type="paragraph" w:customStyle="1" w:styleId="02">
    <w:name w:val="0一內文"/>
    <w:basedOn w:val="a2"/>
    <w:rsid w:val="008928FA"/>
    <w:pPr>
      <w:spacing w:line="520" w:lineRule="exact"/>
      <w:ind w:leftChars="200" w:left="480" w:firstLine="550"/>
      <w:jc w:val="both"/>
    </w:pPr>
    <w:rPr>
      <w:rFonts w:eastAsia="標楷體"/>
      <w:sz w:val="26"/>
    </w:rPr>
  </w:style>
  <w:style w:type="paragraph" w:customStyle="1" w:styleId="03">
    <w:name w:val="0(一)內文"/>
    <w:basedOn w:val="0"/>
    <w:rsid w:val="008928FA"/>
    <w:pPr>
      <w:ind w:leftChars="369" w:left="959" w:firstLineChars="206" w:firstLine="536"/>
    </w:pPr>
  </w:style>
  <w:style w:type="paragraph" w:customStyle="1" w:styleId="004">
    <w:name w:val="0一0"/>
    <w:basedOn w:val="a2"/>
    <w:rsid w:val="008928FA"/>
    <w:pPr>
      <w:spacing w:line="520" w:lineRule="exact"/>
      <w:ind w:leftChars="100" w:left="1800" w:hangingChars="600" w:hanging="1560"/>
      <w:jc w:val="both"/>
    </w:pPr>
    <w:rPr>
      <w:rFonts w:eastAsia="標楷體"/>
      <w:bCs/>
      <w:sz w:val="26"/>
      <w:szCs w:val="26"/>
    </w:rPr>
  </w:style>
  <w:style w:type="paragraph" w:customStyle="1" w:styleId="0-1">
    <w:name w:val="0-1."/>
    <w:basedOn w:val="a2"/>
    <w:rsid w:val="008928FA"/>
    <w:pPr>
      <w:spacing w:line="520" w:lineRule="exact"/>
      <w:ind w:leftChars="300" w:left="980" w:hangingChars="100" w:hanging="260"/>
      <w:jc w:val="both"/>
    </w:pPr>
    <w:rPr>
      <w:rFonts w:eastAsia="標楷體"/>
      <w:bCs/>
      <w:sz w:val="26"/>
    </w:rPr>
  </w:style>
  <w:style w:type="paragraph" w:customStyle="1" w:styleId="affff3">
    <w:name w:val="附錄一"/>
    <w:basedOn w:val="a2"/>
    <w:rsid w:val="008928FA"/>
    <w:pPr>
      <w:keepNext/>
      <w:spacing w:before="180" w:after="180" w:line="360" w:lineRule="auto"/>
      <w:jc w:val="both"/>
      <w:outlineLvl w:val="0"/>
    </w:pPr>
    <w:rPr>
      <w:rFonts w:ascii="Arial" w:eastAsia="標楷體" w:hAnsi="Arial"/>
      <w:b/>
      <w:kern w:val="52"/>
      <w:sz w:val="36"/>
      <w:szCs w:val="52"/>
    </w:rPr>
  </w:style>
  <w:style w:type="paragraph" w:customStyle="1" w:styleId="affff4">
    <w:name w:val="一、內文"/>
    <w:basedOn w:val="a2"/>
    <w:rsid w:val="008928FA"/>
    <w:pPr>
      <w:ind w:leftChars="200" w:left="548" w:firstLine="548"/>
      <w:jc w:val="both"/>
    </w:pPr>
    <w:rPr>
      <w:rFonts w:eastAsia="標楷體"/>
      <w:bCs/>
      <w:sz w:val="26"/>
    </w:rPr>
  </w:style>
  <w:style w:type="paragraph" w:customStyle="1" w:styleId="affff5">
    <w:name w:val="壹、內文"/>
    <w:basedOn w:val="af1"/>
    <w:rsid w:val="008928FA"/>
  </w:style>
  <w:style w:type="paragraph" w:customStyle="1" w:styleId="a0">
    <w:name w:val="文獻內容"/>
    <w:basedOn w:val="a2"/>
    <w:rsid w:val="008928FA"/>
    <w:pPr>
      <w:numPr>
        <w:numId w:val="4"/>
      </w:numPr>
      <w:adjustRightInd w:val="0"/>
      <w:snapToGrid w:val="0"/>
      <w:spacing w:line="300" w:lineRule="atLeast"/>
      <w:ind w:left="1333" w:right="454" w:hanging="879"/>
      <w:jc w:val="both"/>
    </w:pPr>
    <w:rPr>
      <w:color w:val="008080"/>
      <w:spacing w:val="4"/>
      <w:sz w:val="20"/>
      <w:szCs w:val="20"/>
    </w:rPr>
  </w:style>
  <w:style w:type="paragraph" w:customStyle="1" w:styleId="affff6">
    <w:name w:val="綱要"/>
    <w:basedOn w:val="a2"/>
    <w:rsid w:val="008928FA"/>
    <w:pPr>
      <w:tabs>
        <w:tab w:val="left" w:pos="0"/>
        <w:tab w:val="left" w:pos="1080"/>
      </w:tabs>
      <w:ind w:left="340" w:hanging="340"/>
    </w:pPr>
    <w:rPr>
      <w:rFonts w:eastAsia="標楷體"/>
      <w:sz w:val="22"/>
      <w:szCs w:val="22"/>
    </w:rPr>
  </w:style>
  <w:style w:type="paragraph" w:customStyle="1" w:styleId="affff7">
    <w:name w:val="表錨"/>
    <w:basedOn w:val="a2"/>
    <w:link w:val="affff8"/>
    <w:qFormat/>
    <w:rsid w:val="008928FA"/>
    <w:pPr>
      <w:spacing w:line="360" w:lineRule="auto"/>
      <w:jc w:val="both"/>
    </w:pPr>
    <w:rPr>
      <w:rFonts w:ascii="Calibri" w:eastAsia="標楷體" w:hAnsi="Calibri"/>
      <w:b/>
      <w:bCs/>
      <w:szCs w:val="20"/>
    </w:rPr>
  </w:style>
  <w:style w:type="paragraph" w:customStyle="1" w:styleId="affff9">
    <w:name w:val="主旨說明"/>
    <w:basedOn w:val="a2"/>
    <w:rsid w:val="008928FA"/>
    <w:pPr>
      <w:spacing w:line="500" w:lineRule="exact"/>
      <w:ind w:left="480" w:hanging="480"/>
    </w:pPr>
    <w:rPr>
      <w:rFonts w:eastAsia="標楷體"/>
      <w:sz w:val="32"/>
      <w:szCs w:val="32"/>
    </w:rPr>
  </w:style>
  <w:style w:type="paragraph" w:customStyle="1" w:styleId="1f0">
    <w:name w:val="本文縮排1"/>
    <w:basedOn w:val="a2"/>
    <w:link w:val="BodyTextIndentChar"/>
    <w:rsid w:val="008928FA"/>
    <w:pPr>
      <w:ind w:firstLineChars="200" w:firstLine="480"/>
    </w:pPr>
    <w:rPr>
      <w:rFonts w:eastAsia="標楷體"/>
      <w:sz w:val="28"/>
      <w:szCs w:val="28"/>
    </w:rPr>
  </w:style>
  <w:style w:type="paragraph" w:customStyle="1" w:styleId="29">
    <w:name w:val="清單段落2"/>
    <w:basedOn w:val="a2"/>
    <w:rsid w:val="008928FA"/>
    <w:pPr>
      <w:ind w:leftChars="200" w:left="480"/>
    </w:pPr>
    <w:rPr>
      <w:rFonts w:ascii="Calibri" w:hAnsi="Calibri"/>
      <w:szCs w:val="22"/>
    </w:rPr>
  </w:style>
  <w:style w:type="paragraph" w:customStyle="1" w:styleId="affffa">
    <w:name w:val="章"/>
    <w:basedOn w:val="a2"/>
    <w:rsid w:val="008928FA"/>
    <w:pPr>
      <w:widowControl/>
      <w:jc w:val="center"/>
    </w:pPr>
    <w:rPr>
      <w:rFonts w:ascii="標楷體" w:eastAsia="標楷體" w:hAnsi="標楷體"/>
      <w:b/>
      <w:kern w:val="0"/>
      <w:sz w:val="36"/>
      <w:szCs w:val="36"/>
    </w:rPr>
  </w:style>
  <w:style w:type="paragraph" w:customStyle="1" w:styleId="affffb">
    <w:name w:val="表文均"/>
    <w:basedOn w:val="a2"/>
    <w:rsid w:val="008928FA"/>
    <w:pPr>
      <w:spacing w:line="300" w:lineRule="exact"/>
      <w:ind w:left="57" w:right="57"/>
      <w:jc w:val="distribute"/>
    </w:pPr>
    <w:rPr>
      <w:rFonts w:eastAsia="標楷體"/>
      <w:szCs w:val="20"/>
    </w:rPr>
  </w:style>
  <w:style w:type="paragraph" w:customStyle="1" w:styleId="1f1">
    <w:name w:val="(1)"/>
    <w:basedOn w:val="a2"/>
    <w:link w:val="110"/>
    <w:rsid w:val="008928FA"/>
    <w:pPr>
      <w:spacing w:line="360" w:lineRule="exact"/>
      <w:ind w:left="227" w:hanging="227"/>
      <w:jc w:val="both"/>
      <w:textAlignment w:val="center"/>
    </w:pPr>
    <w:rPr>
      <w:rFonts w:eastAsia="標楷體"/>
      <w:szCs w:val="20"/>
    </w:rPr>
  </w:style>
  <w:style w:type="paragraph" w:customStyle="1" w:styleId="38">
    <w:name w:val="清單段落3"/>
    <w:basedOn w:val="a2"/>
    <w:link w:val="ListParagraph"/>
    <w:rsid w:val="008928FA"/>
    <w:pPr>
      <w:spacing w:beforeLines="50" w:line="360" w:lineRule="auto"/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2a">
    <w:name w:val="無間距2"/>
    <w:link w:val="affffc"/>
    <w:uiPriority w:val="1"/>
    <w:qFormat/>
    <w:rsid w:val="008928FA"/>
    <w:pPr>
      <w:widowControl w:val="0"/>
    </w:pPr>
    <w:rPr>
      <w:rFonts w:eastAsia="新細明體"/>
      <w:kern w:val="2"/>
      <w:sz w:val="24"/>
      <w:szCs w:val="24"/>
    </w:rPr>
  </w:style>
  <w:style w:type="paragraph" w:customStyle="1" w:styleId="affffd">
    <w:name w:val="公文(主旨)"/>
    <w:basedOn w:val="a2"/>
    <w:next w:val="affffe"/>
    <w:rsid w:val="008928FA"/>
    <w:pPr>
      <w:widowControl/>
      <w:ind w:left="958" w:hanging="958"/>
      <w:textAlignment w:val="baseline"/>
    </w:pPr>
    <w:rPr>
      <w:rFonts w:eastAsia="標楷體"/>
      <w:kern w:val="0"/>
      <w:sz w:val="32"/>
      <w:szCs w:val="20"/>
    </w:rPr>
  </w:style>
  <w:style w:type="paragraph" w:customStyle="1" w:styleId="affffe">
    <w:name w:val="公文(後續段落_主旨)"/>
    <w:basedOn w:val="a2"/>
    <w:rsid w:val="008928FA"/>
    <w:pPr>
      <w:widowControl/>
      <w:ind w:left="958"/>
      <w:textAlignment w:val="baseline"/>
    </w:pPr>
    <w:rPr>
      <w:rFonts w:eastAsia="標楷體"/>
      <w:kern w:val="0"/>
      <w:sz w:val="32"/>
      <w:szCs w:val="20"/>
    </w:rPr>
  </w:style>
  <w:style w:type="paragraph" w:customStyle="1" w:styleId="afffff">
    <w:name w:val="章之上"/>
    <w:qFormat/>
    <w:rsid w:val="008928FA"/>
    <w:pPr>
      <w:adjustRightInd w:val="0"/>
      <w:snapToGrid w:val="0"/>
      <w:jc w:val="center"/>
      <w:outlineLvl w:val="0"/>
    </w:pPr>
    <w:rPr>
      <w:rFonts w:eastAsia="標楷體"/>
      <w:b/>
      <w:snapToGrid w:val="0"/>
      <w:sz w:val="36"/>
      <w:szCs w:val="36"/>
      <w:lang w:eastAsia="zh-CN"/>
    </w:rPr>
  </w:style>
  <w:style w:type="paragraph" w:customStyle="1" w:styleId="afffff0">
    <w:name w:val="附件"/>
    <w:qFormat/>
    <w:rsid w:val="008928FA"/>
    <w:pPr>
      <w:adjustRightInd w:val="0"/>
      <w:snapToGrid w:val="0"/>
      <w:outlineLvl w:val="8"/>
    </w:pPr>
    <w:rPr>
      <w:rFonts w:eastAsia="新細明體"/>
      <w:snapToGrid w:val="0"/>
      <w:szCs w:val="24"/>
      <w:lang w:eastAsia="zh-CN"/>
    </w:rPr>
  </w:style>
  <w:style w:type="paragraph" w:customStyle="1" w:styleId="afffff1">
    <w:name w:val="（一）"/>
    <w:qFormat/>
    <w:rsid w:val="008928FA"/>
    <w:pPr>
      <w:adjustRightInd w:val="0"/>
      <w:snapToGrid w:val="0"/>
      <w:ind w:leftChars="100" w:left="380" w:hangingChars="280" w:hanging="280"/>
      <w:jc w:val="both"/>
      <w:outlineLvl w:val="3"/>
    </w:pPr>
    <w:rPr>
      <w:rFonts w:eastAsia="新細明體"/>
      <w:snapToGrid w:val="0"/>
      <w:szCs w:val="24"/>
      <w:lang w:eastAsia="zh-CN"/>
    </w:rPr>
  </w:style>
  <w:style w:type="paragraph" w:customStyle="1" w:styleId="Pa8">
    <w:name w:val="Pa8"/>
    <w:basedOn w:val="a2"/>
    <w:next w:val="a2"/>
    <w:rsid w:val="008928FA"/>
    <w:pPr>
      <w:autoSpaceDE w:val="0"/>
      <w:autoSpaceDN w:val="0"/>
      <w:adjustRightInd w:val="0"/>
      <w:spacing w:line="240" w:lineRule="atLeast"/>
    </w:pPr>
    <w:rPr>
      <w:rFonts w:ascii="DFMingLight-B5" w:eastAsia="DFMingLight-B5" w:hAnsi="Calibri"/>
      <w:kern w:val="0"/>
      <w:lang w:eastAsia="en-US"/>
    </w:rPr>
  </w:style>
  <w:style w:type="paragraph" w:customStyle="1" w:styleId="Pa23">
    <w:name w:val="Pa23"/>
    <w:basedOn w:val="a2"/>
    <w:next w:val="a2"/>
    <w:rsid w:val="008928FA"/>
    <w:pPr>
      <w:autoSpaceDE w:val="0"/>
      <w:autoSpaceDN w:val="0"/>
      <w:adjustRightInd w:val="0"/>
      <w:spacing w:line="240" w:lineRule="atLeast"/>
    </w:pPr>
    <w:rPr>
      <w:rFonts w:ascii="DFMingLight-B5" w:eastAsia="DFMingLight-B5" w:hAnsi="Calibri"/>
      <w:kern w:val="0"/>
    </w:rPr>
  </w:style>
  <w:style w:type="paragraph" w:customStyle="1" w:styleId="style1">
    <w:name w:val="style1"/>
    <w:basedOn w:val="a2"/>
    <w:rsid w:val="008928FA"/>
    <w:pPr>
      <w:widowControl/>
      <w:spacing w:before="100" w:beforeAutospacing="1" w:after="100" w:afterAutospacing="1"/>
    </w:pPr>
    <w:rPr>
      <w:rFonts w:ascii="新細明體" w:hAnsi="新細明體" w:cs="新細明體"/>
      <w:color w:val="993300"/>
      <w:kern w:val="0"/>
    </w:rPr>
  </w:style>
  <w:style w:type="paragraph" w:customStyle="1" w:styleId="afffff2">
    <w:name w:val="圖表"/>
    <w:basedOn w:val="a2"/>
    <w:rsid w:val="008928F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afffff3">
    <w:name w:val="類科表"/>
    <w:basedOn w:val="a2"/>
    <w:link w:val="afffff4"/>
    <w:semiHidden/>
    <w:rsid w:val="008928FA"/>
    <w:pPr>
      <w:adjustRightInd w:val="0"/>
      <w:snapToGrid w:val="0"/>
      <w:jc w:val="both"/>
    </w:pPr>
    <w:rPr>
      <w:rFonts w:ascii="標楷體" w:eastAsia="標楷體" w:hAnsi="標楷體"/>
    </w:rPr>
  </w:style>
  <w:style w:type="paragraph" w:customStyle="1" w:styleId="020">
    <w:name w:val="02（一）"/>
    <w:basedOn w:val="a2"/>
    <w:next w:val="a2"/>
    <w:rsid w:val="008928FA"/>
    <w:pPr>
      <w:spacing w:line="340" w:lineRule="exact"/>
      <w:ind w:leftChars="400" w:left="500" w:hangingChars="100" w:hanging="100"/>
      <w:jc w:val="both"/>
      <w:textAlignment w:val="center"/>
    </w:pPr>
    <w:rPr>
      <w:sz w:val="21"/>
    </w:rPr>
  </w:style>
  <w:style w:type="paragraph" w:customStyle="1" w:styleId="Title1">
    <w:name w:val="Title1"/>
    <w:rsid w:val="008928FA"/>
    <w:pPr>
      <w:spacing w:beforeLines="50" w:afterLines="50"/>
      <w:jc w:val="center"/>
    </w:pPr>
    <w:rPr>
      <w:rFonts w:ascii="Arial" w:eastAsia="新細明體" w:hAnsi="Arial"/>
      <w:bCs/>
      <w:kern w:val="52"/>
      <w:sz w:val="36"/>
      <w:szCs w:val="52"/>
      <w:lang w:eastAsia="zh-CN"/>
    </w:rPr>
  </w:style>
  <w:style w:type="paragraph" w:customStyle="1" w:styleId="010">
    <w:name w:val="01"/>
    <w:basedOn w:val="a2"/>
    <w:rsid w:val="008928F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afffff5">
    <w:name w:val="一"/>
    <w:basedOn w:val="a2"/>
    <w:rsid w:val="008928F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paragraph" w:customStyle="1" w:styleId="afffff6">
    <w:name w:val="(一)內文"/>
    <w:basedOn w:val="a2"/>
    <w:link w:val="afffff7"/>
    <w:rsid w:val="008928FA"/>
    <w:pPr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paragraph" w:customStyle="1" w:styleId="afffff8">
    <w:name w:val="一內文"/>
    <w:basedOn w:val="afffff5"/>
    <w:rsid w:val="008928FA"/>
    <w:pPr>
      <w:spacing w:beforeLines="0"/>
      <w:ind w:left="100" w:firstLineChars="200" w:firstLine="200"/>
    </w:pPr>
    <w:rPr>
      <w:sz w:val="24"/>
    </w:rPr>
  </w:style>
  <w:style w:type="paragraph" w:customStyle="1" w:styleId="afffff9">
    <w:name w:val="(一)目錄"/>
    <w:basedOn w:val="a2"/>
    <w:rsid w:val="008928F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afffffa">
    <w:name w:val="(一)"/>
    <w:basedOn w:val="a2"/>
    <w:link w:val="1f2"/>
    <w:rsid w:val="008928F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1356" w:hangingChars="165" w:hanging="396"/>
    </w:pPr>
    <w:rPr>
      <w:rFonts w:eastAsia="標楷體"/>
    </w:rPr>
  </w:style>
  <w:style w:type="paragraph" w:customStyle="1" w:styleId="1f3">
    <w:name w:val="表格1."/>
    <w:basedOn w:val="a2"/>
    <w:rsid w:val="008928F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afffffb">
    <w:name w:val="標一"/>
    <w:basedOn w:val="a2"/>
    <w:rsid w:val="008928FA"/>
    <w:pPr>
      <w:spacing w:beforeLines="50" w:afterLines="50" w:line="440" w:lineRule="exact"/>
    </w:pPr>
    <w:rPr>
      <w:color w:val="000000"/>
    </w:rPr>
  </w:style>
  <w:style w:type="paragraph" w:customStyle="1" w:styleId="afffffc">
    <w:name w:val="a"/>
    <w:basedOn w:val="a2"/>
    <w:rsid w:val="008928F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c18">
    <w:name w:val="c18"/>
    <w:basedOn w:val="a2"/>
    <w:rsid w:val="008928F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2"/>
    <w:rsid w:val="008928FA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1f4">
    <w:name w:val="目錄標題1"/>
    <w:basedOn w:val="10"/>
    <w:next w:val="a2"/>
    <w:uiPriority w:val="39"/>
    <w:qFormat/>
    <w:rsid w:val="008928FA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標楷體" w:hAnsi="Cambria"/>
      <w:color w:val="365F91"/>
      <w:kern w:val="0"/>
      <w:sz w:val="28"/>
      <w:szCs w:val="28"/>
    </w:rPr>
  </w:style>
  <w:style w:type="paragraph" w:customStyle="1" w:styleId="2b">
    <w:name w:val="樣式2"/>
    <w:basedOn w:val="12"/>
    <w:qFormat/>
    <w:rsid w:val="008928FA"/>
    <w:pPr>
      <w:tabs>
        <w:tab w:val="clear" w:pos="8296"/>
        <w:tab w:val="right" w:leader="middleDot" w:pos="8789"/>
      </w:tabs>
      <w:spacing w:line="320" w:lineRule="exact"/>
      <w:ind w:leftChars="100" w:left="534" w:right="-284" w:hanging="294"/>
      <w:jc w:val="center"/>
    </w:pPr>
    <w:rPr>
      <w:rFonts w:ascii="新細明體" w:hAnsi="新細明體"/>
      <w:b/>
      <w:bCs/>
      <w:caps/>
      <w:spacing w:val="-8"/>
      <w:sz w:val="28"/>
      <w:szCs w:val="28"/>
    </w:rPr>
  </w:style>
  <w:style w:type="paragraph" w:customStyle="1" w:styleId="39">
    <w:name w:val="樣式3"/>
    <w:basedOn w:val="12"/>
    <w:qFormat/>
    <w:rsid w:val="008928FA"/>
    <w:pPr>
      <w:tabs>
        <w:tab w:val="clear" w:pos="8296"/>
      </w:tabs>
      <w:spacing w:line="320" w:lineRule="exact"/>
      <w:ind w:leftChars="100" w:left="534" w:right="-284" w:hanging="294"/>
      <w:jc w:val="center"/>
    </w:pPr>
    <w:rPr>
      <w:rFonts w:ascii="新細明體" w:hAnsi="新細明體"/>
      <w:b/>
      <w:bCs/>
      <w:caps/>
      <w:spacing w:val="-8"/>
      <w:sz w:val="28"/>
      <w:szCs w:val="28"/>
    </w:rPr>
  </w:style>
  <w:style w:type="paragraph" w:customStyle="1" w:styleId="42">
    <w:name w:val="樣式4"/>
    <w:basedOn w:val="12"/>
    <w:qFormat/>
    <w:rsid w:val="008928FA"/>
    <w:pPr>
      <w:tabs>
        <w:tab w:val="clear" w:pos="8296"/>
        <w:tab w:val="bar" w:pos="8789"/>
      </w:tabs>
      <w:spacing w:line="320" w:lineRule="exact"/>
      <w:ind w:leftChars="100" w:left="534" w:right="-284" w:hanging="294"/>
      <w:jc w:val="center"/>
    </w:pPr>
    <w:rPr>
      <w:rFonts w:ascii="新細明體" w:hAnsi="新細明體"/>
      <w:b/>
      <w:bCs/>
      <w:caps/>
      <w:spacing w:val="-8"/>
      <w:sz w:val="28"/>
      <w:szCs w:val="28"/>
    </w:rPr>
  </w:style>
  <w:style w:type="paragraph" w:customStyle="1" w:styleId="52">
    <w:name w:val="樣式5"/>
    <w:basedOn w:val="a2"/>
    <w:next w:val="1e"/>
    <w:qFormat/>
    <w:rsid w:val="008928FA"/>
    <w:rPr>
      <w:rFonts w:ascii="標楷體" w:eastAsia="標楷體" w:hAnsi="標楷體"/>
      <w:sz w:val="40"/>
      <w:szCs w:val="40"/>
    </w:rPr>
  </w:style>
  <w:style w:type="paragraph" w:customStyle="1" w:styleId="62">
    <w:name w:val="樣式6"/>
    <w:basedOn w:val="12"/>
    <w:qFormat/>
    <w:rsid w:val="008928FA"/>
    <w:pPr>
      <w:tabs>
        <w:tab w:val="clear" w:pos="8296"/>
        <w:tab w:val="right" w:pos="8789"/>
      </w:tabs>
      <w:spacing w:line="320" w:lineRule="exact"/>
      <w:ind w:leftChars="100" w:left="534" w:right="-284" w:hanging="294"/>
      <w:jc w:val="center"/>
    </w:pPr>
    <w:rPr>
      <w:b/>
      <w:bCs/>
      <w:caps/>
      <w:spacing w:val="-8"/>
      <w:sz w:val="28"/>
      <w:szCs w:val="28"/>
    </w:rPr>
  </w:style>
  <w:style w:type="paragraph" w:customStyle="1" w:styleId="72">
    <w:name w:val="樣式7"/>
    <w:basedOn w:val="12"/>
    <w:qFormat/>
    <w:rsid w:val="008928FA"/>
    <w:pPr>
      <w:tabs>
        <w:tab w:val="clear" w:pos="8296"/>
      </w:tabs>
      <w:spacing w:line="320" w:lineRule="exact"/>
      <w:ind w:leftChars="100" w:left="534" w:right="-284" w:hanging="294"/>
      <w:jc w:val="center"/>
    </w:pPr>
    <w:rPr>
      <w:b/>
      <w:bCs/>
      <w:caps/>
      <w:spacing w:val="-8"/>
      <w:sz w:val="28"/>
      <w:szCs w:val="28"/>
    </w:rPr>
  </w:style>
  <w:style w:type="paragraph" w:customStyle="1" w:styleId="82">
    <w:name w:val="樣式8"/>
    <w:basedOn w:val="12"/>
    <w:next w:val="a2"/>
    <w:qFormat/>
    <w:rsid w:val="008928FA"/>
    <w:pPr>
      <w:tabs>
        <w:tab w:val="clear" w:pos="8296"/>
        <w:tab w:val="right" w:leader="dot" w:pos="8789"/>
      </w:tabs>
      <w:spacing w:line="320" w:lineRule="exact"/>
      <w:ind w:leftChars="100" w:left="534" w:right="-284" w:hanging="294"/>
      <w:jc w:val="center"/>
    </w:pPr>
    <w:rPr>
      <w:b/>
      <w:bCs/>
      <w:caps/>
      <w:spacing w:val="-8"/>
      <w:sz w:val="28"/>
      <w:szCs w:val="28"/>
    </w:rPr>
  </w:style>
  <w:style w:type="paragraph" w:customStyle="1" w:styleId="afffffd">
    <w:name w:val="小標"/>
    <w:basedOn w:val="a2"/>
    <w:rsid w:val="008928FA"/>
    <w:pPr>
      <w:snapToGrid w:val="0"/>
      <w:spacing w:before="240" w:after="240" w:line="440" w:lineRule="atLeast"/>
    </w:pPr>
    <w:rPr>
      <w:rFonts w:eastAsia="華康粗黑體"/>
      <w:spacing w:val="10"/>
      <w:sz w:val="28"/>
      <w:szCs w:val="28"/>
    </w:rPr>
  </w:style>
  <w:style w:type="paragraph" w:customStyle="1" w:styleId="1f5">
    <w:name w:val="引文1"/>
    <w:basedOn w:val="a2"/>
    <w:link w:val="afffffe"/>
    <w:uiPriority w:val="29"/>
    <w:qFormat/>
    <w:rsid w:val="008928FA"/>
    <w:pPr>
      <w:spacing w:line="360" w:lineRule="exact"/>
      <w:ind w:left="851" w:right="851"/>
      <w:jc w:val="both"/>
    </w:pPr>
    <w:rPr>
      <w:rFonts w:eastAsia="華康楷書體W5"/>
      <w:spacing w:val="4"/>
    </w:rPr>
  </w:style>
  <w:style w:type="paragraph" w:customStyle="1" w:styleId="affffff">
    <w:name w:val="表"/>
    <w:basedOn w:val="a2"/>
    <w:rsid w:val="008928FA"/>
    <w:pPr>
      <w:snapToGrid w:val="0"/>
      <w:spacing w:line="440" w:lineRule="exact"/>
      <w:jc w:val="center"/>
    </w:pPr>
    <w:rPr>
      <w:rFonts w:eastAsia="標楷體"/>
      <w:szCs w:val="20"/>
    </w:rPr>
  </w:style>
  <w:style w:type="paragraph" w:customStyle="1" w:styleId="Table">
    <w:name w:val="Table 多字"/>
    <w:basedOn w:val="a2"/>
    <w:qFormat/>
    <w:rsid w:val="008928FA"/>
    <w:pPr>
      <w:adjustRightInd w:val="0"/>
      <w:snapToGrid w:val="0"/>
      <w:jc w:val="center"/>
      <w:textAlignment w:val="center"/>
    </w:pPr>
    <w:rPr>
      <w:rFonts w:ascii="Arial Narrow" w:hAnsi="Arial Narrow"/>
      <w:w w:val="90"/>
      <w:sz w:val="22"/>
      <w:szCs w:val="20"/>
    </w:rPr>
  </w:style>
  <w:style w:type="paragraph" w:customStyle="1" w:styleId="Reference">
    <w:name w:val="Reference"/>
    <w:basedOn w:val="a2"/>
    <w:link w:val="Reference0"/>
    <w:qFormat/>
    <w:rsid w:val="008928FA"/>
    <w:pPr>
      <w:tabs>
        <w:tab w:val="left" w:pos="720"/>
      </w:tabs>
      <w:snapToGrid w:val="0"/>
      <w:spacing w:before="60" w:line="360" w:lineRule="auto"/>
      <w:ind w:left="480" w:hanging="480"/>
    </w:pPr>
    <w:rPr>
      <w:rFonts w:eastAsia="標楷體" w:hAnsi="標楷體"/>
      <w:kern w:val="0"/>
    </w:rPr>
  </w:style>
  <w:style w:type="paragraph" w:customStyle="1" w:styleId="005">
    <w:name w:val="00內文"/>
    <w:basedOn w:val="a2"/>
    <w:rsid w:val="008928FA"/>
    <w:pPr>
      <w:spacing w:line="360" w:lineRule="auto"/>
      <w:ind w:firstLineChars="200" w:firstLine="200"/>
      <w:jc w:val="both"/>
    </w:pPr>
    <w:rPr>
      <w:rFonts w:ascii="新細明體" w:eastAsia="標楷體" w:hAnsi="新細明體"/>
      <w:sz w:val="26"/>
      <w:szCs w:val="26"/>
    </w:rPr>
  </w:style>
  <w:style w:type="paragraph" w:customStyle="1" w:styleId="affffff0">
    <w:name w:val="作者"/>
    <w:basedOn w:val="a2"/>
    <w:rsid w:val="008928FA"/>
    <w:pPr>
      <w:spacing w:before="120" w:after="120"/>
      <w:jc w:val="center"/>
    </w:pPr>
    <w:rPr>
      <w:rFonts w:eastAsia="標楷體"/>
      <w:sz w:val="28"/>
    </w:rPr>
  </w:style>
  <w:style w:type="paragraph" w:customStyle="1" w:styleId="L51">
    <w:name w:val="L5(1 )"/>
    <w:basedOn w:val="a2"/>
    <w:next w:val="a2"/>
    <w:link w:val="L510"/>
    <w:qFormat/>
    <w:rsid w:val="008928FA"/>
    <w:pPr>
      <w:spacing w:line="360" w:lineRule="auto"/>
      <w:ind w:firstLineChars="200" w:firstLine="480"/>
      <w:jc w:val="both"/>
    </w:pPr>
    <w:rPr>
      <w:rFonts w:ascii="Calibri" w:eastAsia="標楷體" w:hAnsi="Calibri"/>
      <w:kern w:val="0"/>
      <w:szCs w:val="22"/>
    </w:rPr>
  </w:style>
  <w:style w:type="paragraph" w:customStyle="1" w:styleId="L4">
    <w:name w:val="L4 數字."/>
    <w:basedOn w:val="a2"/>
    <w:next w:val="a2"/>
    <w:link w:val="L40"/>
    <w:qFormat/>
    <w:rsid w:val="008928FA"/>
    <w:pPr>
      <w:spacing w:line="360" w:lineRule="auto"/>
      <w:jc w:val="both"/>
    </w:pPr>
    <w:rPr>
      <w:rFonts w:ascii="Calibri" w:eastAsia="標楷體" w:hAnsi="Calibri"/>
      <w:szCs w:val="22"/>
    </w:rPr>
  </w:style>
  <w:style w:type="paragraph" w:customStyle="1" w:styleId="L6">
    <w:name w:val="L6"/>
    <w:basedOn w:val="2a"/>
    <w:link w:val="L60"/>
    <w:qFormat/>
    <w:rsid w:val="008928FA"/>
    <w:pPr>
      <w:widowControl/>
      <w:spacing w:line="360" w:lineRule="auto"/>
      <w:ind w:firstLineChars="400" w:firstLine="400"/>
      <w:jc w:val="both"/>
    </w:pPr>
    <w:rPr>
      <w:rFonts w:ascii="Calibri" w:eastAsia="標楷體" w:hAnsi="Calibri"/>
      <w:kern w:val="0"/>
      <w:szCs w:val="80"/>
    </w:rPr>
  </w:style>
  <w:style w:type="paragraph" w:customStyle="1" w:styleId="63">
    <w:name w:val="字元6"/>
    <w:basedOn w:val="a2"/>
    <w:rsid w:val="008928FA"/>
    <w:pPr>
      <w:widowControl/>
      <w:tabs>
        <w:tab w:val="left" w:pos="360"/>
        <w:tab w:val="left" w:pos="540"/>
        <w:tab w:val="left" w:pos="900"/>
      </w:tabs>
      <w:autoSpaceDE w:val="0"/>
      <w:autoSpaceDN w:val="0"/>
      <w:adjustRightInd w:val="0"/>
      <w:snapToGrid w:val="0"/>
      <w:spacing w:after="160" w:line="240" w:lineRule="exact"/>
      <w:ind w:right="363"/>
      <w:jc w:val="both"/>
    </w:pPr>
    <w:rPr>
      <w:rFonts w:ascii="Tahoma" w:eastAsia="標楷體" w:hAnsi="Tahoma" w:cs="Arial"/>
      <w:b/>
      <w:color w:val="333333"/>
      <w:kern w:val="0"/>
      <w:sz w:val="20"/>
      <w:szCs w:val="20"/>
      <w:lang w:eastAsia="en-US"/>
    </w:rPr>
  </w:style>
  <w:style w:type="paragraph" w:customStyle="1" w:styleId="220">
    <w:name w:val="暗色格線 22"/>
    <w:qFormat/>
    <w:rsid w:val="008928FA"/>
    <w:pPr>
      <w:widowControl w:val="0"/>
    </w:pPr>
    <w:rPr>
      <w:rFonts w:eastAsia="新細明體"/>
      <w:szCs w:val="24"/>
      <w:lang w:eastAsia="zh-CN"/>
    </w:rPr>
  </w:style>
  <w:style w:type="paragraph" w:customStyle="1" w:styleId="-11">
    <w:name w:val="彩色清單 - 輔色 11"/>
    <w:basedOn w:val="a2"/>
    <w:link w:val="-1"/>
    <w:uiPriority w:val="34"/>
    <w:qFormat/>
    <w:rsid w:val="008928FA"/>
    <w:pPr>
      <w:ind w:leftChars="200" w:left="480"/>
    </w:pPr>
    <w:rPr>
      <w:rFonts w:ascii="Calibri" w:hAnsi="Calibri"/>
      <w:szCs w:val="22"/>
    </w:rPr>
  </w:style>
  <w:style w:type="paragraph" w:customStyle="1" w:styleId="111">
    <w:name w:val="清單段落11"/>
    <w:basedOn w:val="a2"/>
    <w:rsid w:val="008928FA"/>
    <w:pPr>
      <w:ind w:leftChars="200" w:left="480"/>
    </w:pPr>
  </w:style>
  <w:style w:type="paragraph" w:customStyle="1" w:styleId="Author">
    <w:name w:val="Author"/>
    <w:basedOn w:val="a2"/>
    <w:rsid w:val="008928F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bCs/>
      <w:kern w:val="0"/>
    </w:rPr>
  </w:style>
  <w:style w:type="paragraph" w:customStyle="1" w:styleId="Affiliations">
    <w:name w:val="Affiliations"/>
    <w:basedOn w:val="a2"/>
    <w:rsid w:val="008928F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kern w:val="0"/>
    </w:rPr>
  </w:style>
  <w:style w:type="paragraph" w:customStyle="1" w:styleId="Abstract">
    <w:name w:val="Abstract"/>
    <w:basedOn w:val="af1"/>
    <w:rsid w:val="008928FA"/>
    <w:pPr>
      <w:widowControl/>
      <w:overflowPunct w:val="0"/>
      <w:autoSpaceDE w:val="0"/>
      <w:autoSpaceDN w:val="0"/>
      <w:adjustRightInd w:val="0"/>
      <w:spacing w:after="0"/>
      <w:ind w:left="567" w:right="567"/>
      <w:jc w:val="both"/>
      <w:textAlignment w:val="baseline"/>
    </w:pPr>
    <w:rPr>
      <w:rFonts w:eastAsia="新細明體"/>
      <w:bCs w:val="0"/>
      <w:kern w:val="0"/>
      <w:sz w:val="20"/>
      <w:szCs w:val="20"/>
    </w:rPr>
  </w:style>
  <w:style w:type="paragraph" w:customStyle="1" w:styleId="ecxmsonormal">
    <w:name w:val="ecxmsonormal"/>
    <w:basedOn w:val="a2"/>
    <w:rsid w:val="008928FA"/>
    <w:pPr>
      <w:widowControl/>
      <w:spacing w:after="324"/>
    </w:pPr>
    <w:rPr>
      <w:rFonts w:ascii="新細明體" w:hAnsi="新細明體" w:cs="新細明體"/>
      <w:kern w:val="0"/>
    </w:rPr>
  </w:style>
  <w:style w:type="paragraph" w:customStyle="1" w:styleId="affffff1">
    <w:name w:val="標題a"/>
    <w:basedOn w:val="a2"/>
    <w:rsid w:val="008928FA"/>
    <w:rPr>
      <w:rFonts w:eastAsia="華康粗圓體"/>
      <w:sz w:val="28"/>
      <w:szCs w:val="28"/>
    </w:rPr>
  </w:style>
  <w:style w:type="paragraph" w:customStyle="1" w:styleId="b">
    <w:name w:val="標題b"/>
    <w:basedOn w:val="a2"/>
    <w:rsid w:val="008928FA"/>
    <w:pPr>
      <w:ind w:firstLine="240"/>
    </w:pPr>
    <w:rPr>
      <w:rFonts w:eastAsia="標楷體"/>
    </w:rPr>
  </w:style>
  <w:style w:type="paragraph" w:customStyle="1" w:styleId="affffff2">
    <w:name w:val="標題ｃ"/>
    <w:basedOn w:val="a2"/>
    <w:rsid w:val="008928FA"/>
    <w:pPr>
      <w:ind w:left="981" w:hanging="454"/>
    </w:pPr>
    <w:rPr>
      <w:rFonts w:eastAsia="標楷體"/>
    </w:rPr>
  </w:style>
  <w:style w:type="paragraph" w:customStyle="1" w:styleId="affffff3">
    <w:name w:val="函標"/>
    <w:basedOn w:val="a2"/>
    <w:rsid w:val="008928F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 w:cs="全真楷書"/>
      <w:kern w:val="0"/>
      <w:sz w:val="32"/>
      <w:szCs w:val="32"/>
    </w:rPr>
  </w:style>
  <w:style w:type="paragraph" w:customStyle="1" w:styleId="1f6">
    <w:name w:val="學報標題1"/>
    <w:basedOn w:val="2"/>
    <w:rsid w:val="008928FA"/>
    <w:pPr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華康中黑體(P)"/>
      <w:b w:val="0"/>
      <w:bCs w:val="0"/>
      <w:spacing w:val="20"/>
      <w:kern w:val="0"/>
      <w:sz w:val="36"/>
      <w:szCs w:val="36"/>
    </w:rPr>
  </w:style>
  <w:style w:type="paragraph" w:customStyle="1" w:styleId="xl142">
    <w:name w:val="xl142"/>
    <w:basedOn w:val="a2"/>
    <w:rsid w:val="008928F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cs="標楷體"/>
      <w:kern w:val="0"/>
      <w:sz w:val="28"/>
      <w:szCs w:val="28"/>
    </w:rPr>
  </w:style>
  <w:style w:type="paragraph" w:customStyle="1" w:styleId="xl48">
    <w:name w:val="xl48"/>
    <w:basedOn w:val="a2"/>
    <w:rsid w:val="008928F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cs="全真中仿宋"/>
      <w:kern w:val="0"/>
      <w:sz w:val="28"/>
      <w:szCs w:val="28"/>
    </w:rPr>
  </w:style>
  <w:style w:type="paragraph" w:customStyle="1" w:styleId="affffff4">
    <w:name w:val="免試二"/>
    <w:basedOn w:val="a2"/>
    <w:next w:val="a2"/>
    <w:rsid w:val="008928FA"/>
    <w:pPr>
      <w:tabs>
        <w:tab w:val="left" w:pos="652"/>
      </w:tabs>
      <w:kinsoku w:val="0"/>
      <w:jc w:val="both"/>
    </w:pPr>
    <w:rPr>
      <w:b/>
      <w:bCs/>
      <w:sz w:val="32"/>
      <w:szCs w:val="32"/>
    </w:rPr>
  </w:style>
  <w:style w:type="paragraph" w:customStyle="1" w:styleId="affffff5">
    <w:name w:val="自評(一)"/>
    <w:basedOn w:val="a2"/>
    <w:rsid w:val="008928FA"/>
    <w:pPr>
      <w:tabs>
        <w:tab w:val="left" w:pos="720"/>
      </w:tabs>
      <w:spacing w:line="360" w:lineRule="exact"/>
      <w:ind w:left="720" w:hanging="480"/>
      <w:jc w:val="both"/>
    </w:pPr>
    <w:rPr>
      <w:rFonts w:eastAsia="標楷體"/>
      <w:color w:val="FF0000"/>
    </w:rPr>
  </w:style>
  <w:style w:type="paragraph" w:customStyle="1" w:styleId="affffff6">
    <w:name w:val="免試壹"/>
    <w:basedOn w:val="a2"/>
    <w:next w:val="a2"/>
    <w:rsid w:val="008928F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 w:cs="標楷體"/>
      <w:b/>
      <w:bCs/>
      <w:spacing w:val="-12"/>
      <w:sz w:val="28"/>
      <w:szCs w:val="28"/>
    </w:rPr>
  </w:style>
  <w:style w:type="paragraph" w:customStyle="1" w:styleId="affffff7">
    <w:name w:val="免試(三)"/>
    <w:basedOn w:val="a2"/>
    <w:rsid w:val="008928FA"/>
    <w:pPr>
      <w:tabs>
        <w:tab w:val="left" w:pos="648"/>
      </w:tabs>
      <w:kinsoku w:val="0"/>
      <w:ind w:left="648" w:hanging="648"/>
      <w:jc w:val="both"/>
    </w:pPr>
    <w:rPr>
      <w:sz w:val="28"/>
      <w:szCs w:val="28"/>
    </w:rPr>
  </w:style>
  <w:style w:type="paragraph" w:customStyle="1" w:styleId="xl46">
    <w:name w:val="xl46"/>
    <w:basedOn w:val="a2"/>
    <w:rsid w:val="008928F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cs="全真中仿宋"/>
      <w:kern w:val="0"/>
    </w:rPr>
  </w:style>
  <w:style w:type="paragraph" w:customStyle="1" w:styleId="title10">
    <w:name w:val="title1"/>
    <w:basedOn w:val="a2"/>
    <w:rsid w:val="008928FA"/>
    <w:pPr>
      <w:widowControl/>
      <w:spacing w:before="120" w:after="100" w:afterAutospacing="1"/>
      <w:ind w:left="640"/>
    </w:pPr>
    <w:rPr>
      <w:rFonts w:ascii="Arial Unicode MS" w:hAnsi="Arial Unicode MS" w:cs="Arial Unicode MS"/>
      <w:kern w:val="0"/>
    </w:rPr>
  </w:style>
  <w:style w:type="paragraph" w:customStyle="1" w:styleId="t1text">
    <w:name w:val="t1text"/>
    <w:basedOn w:val="a2"/>
    <w:rsid w:val="008928FA"/>
    <w:pPr>
      <w:widowControl/>
      <w:spacing w:before="100" w:beforeAutospacing="1" w:after="100" w:afterAutospacing="1"/>
      <w:ind w:left="660"/>
    </w:pPr>
    <w:rPr>
      <w:rFonts w:ascii="Arial Unicode MS" w:hAnsi="Arial Unicode MS" w:cs="Arial Unicode MS"/>
      <w:kern w:val="0"/>
    </w:rPr>
  </w:style>
  <w:style w:type="paragraph" w:customStyle="1" w:styleId="affffff8">
    <w:name w:val="內文作者"/>
    <w:basedOn w:val="a2"/>
    <w:next w:val="a2"/>
    <w:rsid w:val="008928F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</w:rPr>
  </w:style>
  <w:style w:type="paragraph" w:customStyle="1" w:styleId="affffff9">
    <w:name w:val="內文標題"/>
    <w:basedOn w:val="a2"/>
    <w:next w:val="affffff8"/>
    <w:rsid w:val="008928F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 w:cs="超研澤中圓"/>
      <w:spacing w:val="17"/>
      <w:kern w:val="0"/>
      <w:sz w:val="40"/>
      <w:szCs w:val="40"/>
    </w:rPr>
  </w:style>
  <w:style w:type="paragraph" w:customStyle="1" w:styleId="-12">
    <w:name w:val="彩色清單 - 輔色 12"/>
    <w:basedOn w:val="a2"/>
    <w:link w:val="-110"/>
    <w:qFormat/>
    <w:rsid w:val="008928FA"/>
    <w:pPr>
      <w:ind w:leftChars="200" w:left="480"/>
    </w:pPr>
    <w:rPr>
      <w:kern w:val="0"/>
      <w:szCs w:val="20"/>
    </w:rPr>
  </w:style>
  <w:style w:type="paragraph" w:customStyle="1" w:styleId="-13">
    <w:name w:val="彩色清單 - 輔色 13"/>
    <w:basedOn w:val="a2"/>
    <w:qFormat/>
    <w:rsid w:val="008928FA"/>
    <w:pPr>
      <w:ind w:leftChars="200" w:left="480"/>
    </w:pPr>
    <w:rPr>
      <w:rFonts w:ascii="Calibri" w:hAnsi="Calibri"/>
      <w:szCs w:val="22"/>
    </w:rPr>
  </w:style>
  <w:style w:type="paragraph" w:customStyle="1" w:styleId="210">
    <w:name w:val="暗色格線 21"/>
    <w:link w:val="2c"/>
    <w:qFormat/>
    <w:rsid w:val="008928FA"/>
    <w:pPr>
      <w:widowControl w:val="0"/>
    </w:pPr>
    <w:rPr>
      <w:rFonts w:eastAsia="Times New Roman"/>
      <w:sz w:val="22"/>
      <w:lang w:eastAsia="zh-CN"/>
    </w:rPr>
  </w:style>
  <w:style w:type="paragraph" w:customStyle="1" w:styleId="FreeForm">
    <w:name w:val="Free Form"/>
    <w:rsid w:val="008928FA"/>
    <w:pPr>
      <w:pBdr>
        <w:top w:val="single" w:sz="50" w:space="31" w:color="auto"/>
        <w:left w:val="single" w:sz="50" w:space="31" w:color="auto"/>
        <w:bottom w:val="single" w:sz="50" w:space="31" w:color="auto"/>
        <w:right w:val="single" w:sz="50" w:space="31" w:color="auto"/>
        <w:between w:val="single" w:sz="50" w:space="31" w:color="auto"/>
      </w:pBdr>
    </w:pPr>
    <w:rPr>
      <w:rFonts w:ascii="Helvetica" w:eastAsia="新細明體" w:hAnsi="Arial Unicode MS" w:cs="Arial Unicode MS"/>
      <w:color w:val="000000"/>
      <w:szCs w:val="24"/>
      <w:bdr w:val="single" w:sz="50" w:space="0" w:color="auto"/>
      <w:lang w:eastAsia="en-US"/>
    </w:rPr>
  </w:style>
  <w:style w:type="paragraph" w:customStyle="1" w:styleId="Body">
    <w:name w:val="Body"/>
    <w:rsid w:val="008928FA"/>
    <w:pPr>
      <w:pBdr>
        <w:top w:val="single" w:sz="50" w:space="31" w:color="auto"/>
        <w:left w:val="single" w:sz="50" w:space="31" w:color="auto"/>
        <w:bottom w:val="single" w:sz="50" w:space="31" w:color="auto"/>
        <w:right w:val="single" w:sz="50" w:space="31" w:color="auto"/>
        <w:between w:val="single" w:sz="50" w:space="31" w:color="auto"/>
      </w:pBdr>
      <w:spacing w:after="240"/>
    </w:pPr>
    <w:rPr>
      <w:rFonts w:ascii="Arial Unicode MS" w:eastAsia="Helvetica" w:hAnsi="Arial Unicode MS" w:cs="Arial Unicode MS" w:hint="eastAsia"/>
      <w:color w:val="000000"/>
      <w:szCs w:val="24"/>
      <w:bdr w:val="single" w:sz="50" w:space="0" w:color="auto"/>
      <w:lang w:val="zh-TW" w:eastAsia="zh-CN"/>
    </w:rPr>
  </w:style>
  <w:style w:type="paragraph" w:customStyle="1" w:styleId="112">
    <w:name w:val="附註層級 11"/>
    <w:basedOn w:val="a2"/>
    <w:semiHidden/>
    <w:rsid w:val="008928FA"/>
    <w:pPr>
      <w:keepNext/>
      <w:tabs>
        <w:tab w:val="left" w:pos="0"/>
      </w:tabs>
      <w:contextualSpacing/>
      <w:outlineLvl w:val="0"/>
    </w:pPr>
    <w:rPr>
      <w:rFonts w:ascii="新細明體" w:hAnsi="Calibri"/>
      <w:szCs w:val="22"/>
    </w:rPr>
  </w:style>
  <w:style w:type="paragraph" w:customStyle="1" w:styleId="211">
    <w:name w:val="附註層級 21"/>
    <w:basedOn w:val="a2"/>
    <w:qFormat/>
    <w:rsid w:val="008928FA"/>
    <w:pPr>
      <w:keepNext/>
      <w:tabs>
        <w:tab w:val="left" w:pos="720"/>
      </w:tabs>
      <w:ind w:left="1080" w:hanging="360"/>
      <w:contextualSpacing/>
      <w:outlineLvl w:val="1"/>
    </w:pPr>
    <w:rPr>
      <w:rFonts w:ascii="新細明體" w:hAnsi="Calibri"/>
      <w:szCs w:val="22"/>
    </w:rPr>
  </w:style>
  <w:style w:type="paragraph" w:customStyle="1" w:styleId="310">
    <w:name w:val="附註層級 31"/>
    <w:basedOn w:val="a2"/>
    <w:rsid w:val="008928FA"/>
    <w:pPr>
      <w:keepNext/>
      <w:tabs>
        <w:tab w:val="left" w:pos="1440"/>
      </w:tabs>
      <w:ind w:left="1800" w:hanging="360"/>
      <w:contextualSpacing/>
      <w:outlineLvl w:val="2"/>
    </w:pPr>
    <w:rPr>
      <w:rFonts w:ascii="新細明體" w:hAnsi="Calibri"/>
      <w:szCs w:val="22"/>
    </w:rPr>
  </w:style>
  <w:style w:type="paragraph" w:customStyle="1" w:styleId="410">
    <w:name w:val="附註層級 41"/>
    <w:basedOn w:val="a2"/>
    <w:rsid w:val="008928FA"/>
    <w:pPr>
      <w:keepNext/>
      <w:tabs>
        <w:tab w:val="left" w:pos="2160"/>
      </w:tabs>
      <w:ind w:left="2520" w:hanging="360"/>
      <w:contextualSpacing/>
      <w:outlineLvl w:val="3"/>
    </w:pPr>
    <w:rPr>
      <w:rFonts w:ascii="新細明體" w:hAnsi="Calibri"/>
      <w:szCs w:val="22"/>
    </w:rPr>
  </w:style>
  <w:style w:type="paragraph" w:customStyle="1" w:styleId="510">
    <w:name w:val="附註層級 51"/>
    <w:basedOn w:val="a2"/>
    <w:rsid w:val="008928FA"/>
    <w:pPr>
      <w:keepNext/>
      <w:tabs>
        <w:tab w:val="left" w:pos="2880"/>
      </w:tabs>
      <w:ind w:left="3240" w:hanging="360"/>
      <w:contextualSpacing/>
      <w:outlineLvl w:val="4"/>
    </w:pPr>
    <w:rPr>
      <w:rFonts w:ascii="新細明體" w:hAnsi="Calibri"/>
      <w:szCs w:val="22"/>
    </w:rPr>
  </w:style>
  <w:style w:type="paragraph" w:customStyle="1" w:styleId="610">
    <w:name w:val="附註層級 61"/>
    <w:basedOn w:val="a2"/>
    <w:rsid w:val="008928FA"/>
    <w:pPr>
      <w:keepNext/>
      <w:tabs>
        <w:tab w:val="left" w:pos="3600"/>
      </w:tabs>
      <w:ind w:left="3960" w:hanging="360"/>
      <w:contextualSpacing/>
      <w:outlineLvl w:val="5"/>
    </w:pPr>
    <w:rPr>
      <w:rFonts w:ascii="新細明體" w:hAnsi="Calibri"/>
      <w:szCs w:val="22"/>
    </w:rPr>
  </w:style>
  <w:style w:type="paragraph" w:customStyle="1" w:styleId="710">
    <w:name w:val="附註層級 71"/>
    <w:basedOn w:val="a2"/>
    <w:rsid w:val="008928FA"/>
    <w:pPr>
      <w:keepNext/>
      <w:tabs>
        <w:tab w:val="left" w:pos="4320"/>
      </w:tabs>
      <w:ind w:left="4680" w:hanging="360"/>
      <w:contextualSpacing/>
      <w:outlineLvl w:val="6"/>
    </w:pPr>
    <w:rPr>
      <w:rFonts w:ascii="新細明體" w:hAnsi="Calibri"/>
      <w:szCs w:val="22"/>
    </w:rPr>
  </w:style>
  <w:style w:type="paragraph" w:customStyle="1" w:styleId="810">
    <w:name w:val="附註層級 81"/>
    <w:basedOn w:val="a2"/>
    <w:rsid w:val="008928FA"/>
    <w:pPr>
      <w:keepNext/>
      <w:tabs>
        <w:tab w:val="left" w:pos="5040"/>
      </w:tabs>
      <w:ind w:left="5400" w:hanging="360"/>
      <w:contextualSpacing/>
      <w:outlineLvl w:val="7"/>
    </w:pPr>
    <w:rPr>
      <w:rFonts w:ascii="新細明體" w:hAnsi="Calibri"/>
      <w:szCs w:val="22"/>
    </w:rPr>
  </w:style>
  <w:style w:type="paragraph" w:customStyle="1" w:styleId="910">
    <w:name w:val="附註層級 91"/>
    <w:basedOn w:val="a2"/>
    <w:rsid w:val="008928FA"/>
    <w:pPr>
      <w:keepNext/>
      <w:tabs>
        <w:tab w:val="left" w:pos="5760"/>
      </w:tabs>
      <w:ind w:left="6120" w:hanging="360"/>
      <w:contextualSpacing/>
      <w:outlineLvl w:val="8"/>
    </w:pPr>
    <w:rPr>
      <w:rFonts w:ascii="新細明體" w:hAnsi="Calibri"/>
      <w:szCs w:val="22"/>
    </w:rPr>
  </w:style>
  <w:style w:type="paragraph" w:customStyle="1" w:styleId="ListParagraph11">
    <w:name w:val="List Paragraph11"/>
    <w:basedOn w:val="a2"/>
    <w:rsid w:val="008928FA"/>
    <w:pPr>
      <w:ind w:leftChars="200" w:left="480"/>
    </w:pPr>
  </w:style>
  <w:style w:type="paragraph" w:customStyle="1" w:styleId="NoSpacing1">
    <w:name w:val="No Spacing1"/>
    <w:rsid w:val="008928FA"/>
    <w:pPr>
      <w:widowControl w:val="0"/>
    </w:pPr>
    <w:rPr>
      <w:rFonts w:eastAsia="新細明體"/>
      <w:kern w:val="2"/>
      <w:sz w:val="24"/>
      <w:szCs w:val="24"/>
    </w:rPr>
  </w:style>
  <w:style w:type="paragraph" w:customStyle="1" w:styleId="113">
    <w:name w:val="無間距11"/>
    <w:rsid w:val="008928FA"/>
    <w:pPr>
      <w:widowControl w:val="0"/>
    </w:pPr>
    <w:rPr>
      <w:rFonts w:eastAsia="新細明體"/>
      <w:szCs w:val="24"/>
      <w:lang w:eastAsia="zh-CN"/>
    </w:rPr>
  </w:style>
  <w:style w:type="paragraph" w:customStyle="1" w:styleId="120">
    <w:name w:val="清單段落12"/>
    <w:basedOn w:val="a2"/>
    <w:rsid w:val="008928FA"/>
    <w:pPr>
      <w:ind w:leftChars="200" w:left="480"/>
    </w:pPr>
  </w:style>
  <w:style w:type="paragraph" w:customStyle="1" w:styleId="d3">
    <w:name w:val="d3"/>
    <w:basedOn w:val="a2"/>
    <w:rsid w:val="008928FA"/>
    <w:pPr>
      <w:spacing w:line="400" w:lineRule="exact"/>
      <w:ind w:left="1191" w:hanging="737"/>
      <w:jc w:val="both"/>
    </w:pPr>
    <w:rPr>
      <w:rFonts w:eastAsia="標楷體"/>
      <w:szCs w:val="20"/>
    </w:rPr>
  </w:style>
  <w:style w:type="paragraph" w:customStyle="1" w:styleId="43">
    <w:name w:val="清單段落4"/>
    <w:basedOn w:val="a2"/>
    <w:rsid w:val="008928FA"/>
    <w:pPr>
      <w:ind w:leftChars="200" w:left="480"/>
    </w:pPr>
    <w:rPr>
      <w:rFonts w:ascii="Calibri" w:hAnsi="Calibri"/>
      <w:szCs w:val="22"/>
    </w:rPr>
  </w:style>
  <w:style w:type="paragraph" w:customStyle="1" w:styleId="TableParagraph">
    <w:name w:val="Table Paragraph"/>
    <w:basedOn w:val="a2"/>
    <w:uiPriority w:val="99"/>
    <w:qFormat/>
    <w:rsid w:val="008928FA"/>
    <w:rPr>
      <w:rFonts w:ascii="Calibri" w:hAnsi="Calibri"/>
      <w:kern w:val="0"/>
      <w:sz w:val="22"/>
      <w:szCs w:val="22"/>
      <w:lang w:eastAsia="en-US"/>
    </w:rPr>
  </w:style>
  <w:style w:type="paragraph" w:customStyle="1" w:styleId="1f7">
    <w:name w:val="鮮明引文1"/>
    <w:basedOn w:val="a2"/>
    <w:next w:val="a2"/>
    <w:link w:val="affffffa"/>
    <w:uiPriority w:val="30"/>
    <w:qFormat/>
    <w:rsid w:val="008928FA"/>
    <w:pPr>
      <w:widowControl/>
      <w:ind w:left="720" w:right="720"/>
    </w:pPr>
    <w:rPr>
      <w:rFonts w:ascii="Calibri" w:hAnsi="Calibri"/>
      <w:b/>
      <w:i/>
      <w:kern w:val="0"/>
      <w:szCs w:val="22"/>
    </w:rPr>
  </w:style>
  <w:style w:type="paragraph" w:customStyle="1" w:styleId="1f8">
    <w:name w:val="內文1"/>
    <w:rsid w:val="008928FA"/>
    <w:pPr>
      <w:widowControl w:val="0"/>
      <w:adjustRightInd w:val="0"/>
      <w:spacing w:line="336" w:lineRule="exact"/>
      <w:textAlignment w:val="baseline"/>
    </w:pPr>
    <w:rPr>
      <w:rFonts w:ascii="細明體" w:eastAsia="細明體"/>
      <w:lang w:eastAsia="zh-CN"/>
    </w:rPr>
  </w:style>
  <w:style w:type="character" w:customStyle="1" w:styleId="11">
    <w:name w:val="標題 1 字元"/>
    <w:link w:val="10"/>
    <w:uiPriority w:val="9"/>
    <w:rsid w:val="008928FA"/>
    <w:rPr>
      <w:rFonts w:ascii="新細明體" w:eastAsia="新細明體" w:hAnsi="新細明體" w:cs="Times New Roman"/>
      <w:b/>
      <w:bCs/>
      <w:kern w:val="36"/>
      <w:sz w:val="48"/>
      <w:szCs w:val="48"/>
    </w:rPr>
  </w:style>
  <w:style w:type="character" w:customStyle="1" w:styleId="20">
    <w:name w:val="標題 2 字元"/>
    <w:link w:val="2"/>
    <w:uiPriority w:val="9"/>
    <w:rsid w:val="008928FA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0">
    <w:name w:val="標題 3 字元"/>
    <w:link w:val="3"/>
    <w:uiPriority w:val="9"/>
    <w:rsid w:val="008928FA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40">
    <w:name w:val="標題 4 字元"/>
    <w:link w:val="4"/>
    <w:uiPriority w:val="9"/>
    <w:rsid w:val="008928FA"/>
    <w:rPr>
      <w:rFonts w:ascii="Calibri" w:eastAsia="新細明體" w:hAnsi="Calibri" w:cs="Times New Roman"/>
      <w:b/>
      <w:bCs/>
      <w:color w:val="000000"/>
      <w:kern w:val="0"/>
      <w:sz w:val="28"/>
      <w:szCs w:val="28"/>
    </w:rPr>
  </w:style>
  <w:style w:type="character" w:customStyle="1" w:styleId="50">
    <w:name w:val="標題 5 字元"/>
    <w:link w:val="5"/>
    <w:uiPriority w:val="9"/>
    <w:rsid w:val="008928FA"/>
    <w:rPr>
      <w:rFonts w:ascii="Calibri" w:eastAsia="新細明體" w:hAnsi="Calibri" w:cs="Times New Roman"/>
      <w:b/>
      <w:bCs/>
      <w:i/>
      <w:iCs/>
      <w:color w:val="000000"/>
      <w:kern w:val="0"/>
      <w:sz w:val="26"/>
      <w:szCs w:val="26"/>
    </w:rPr>
  </w:style>
  <w:style w:type="character" w:customStyle="1" w:styleId="60">
    <w:name w:val="標題 6 字元"/>
    <w:link w:val="6"/>
    <w:uiPriority w:val="9"/>
    <w:rsid w:val="008928FA"/>
    <w:rPr>
      <w:rFonts w:ascii="Arial" w:eastAsia="新細明體" w:hAnsi="Arial" w:cs="Times New Roman"/>
      <w:sz w:val="36"/>
      <w:szCs w:val="36"/>
    </w:rPr>
  </w:style>
  <w:style w:type="character" w:customStyle="1" w:styleId="70">
    <w:name w:val="標題 7 字元"/>
    <w:link w:val="7"/>
    <w:uiPriority w:val="9"/>
    <w:rsid w:val="008928FA"/>
    <w:rPr>
      <w:rFonts w:ascii="Calibri" w:eastAsia="新細明體" w:hAnsi="Calibri" w:cs="Times New Roman"/>
      <w:color w:val="000000"/>
      <w:kern w:val="0"/>
      <w:szCs w:val="24"/>
    </w:rPr>
  </w:style>
  <w:style w:type="character" w:customStyle="1" w:styleId="80">
    <w:name w:val="標題 8 字元"/>
    <w:link w:val="8"/>
    <w:uiPriority w:val="9"/>
    <w:rsid w:val="008928FA"/>
    <w:rPr>
      <w:rFonts w:ascii="Calibri" w:eastAsia="新細明體" w:hAnsi="Calibri" w:cs="Times New Roman"/>
      <w:i/>
      <w:iCs/>
      <w:color w:val="000000"/>
      <w:kern w:val="0"/>
      <w:szCs w:val="24"/>
    </w:rPr>
  </w:style>
  <w:style w:type="character" w:customStyle="1" w:styleId="90">
    <w:name w:val="標題 9 字元"/>
    <w:link w:val="9"/>
    <w:uiPriority w:val="9"/>
    <w:rsid w:val="008928FA"/>
    <w:rPr>
      <w:rFonts w:ascii="Calibri Light" w:eastAsia="新細明體" w:hAnsi="Calibri Light" w:cs="Times New Roman"/>
      <w:kern w:val="0"/>
      <w:sz w:val="22"/>
    </w:rPr>
  </w:style>
  <w:style w:type="character" w:customStyle="1" w:styleId="affd">
    <w:name w:val="清單段落 字元"/>
    <w:link w:val="13"/>
    <w:uiPriority w:val="99"/>
    <w:locked/>
    <w:rsid w:val="008928FA"/>
    <w:rPr>
      <w:rFonts w:ascii="Times New Roman" w:eastAsia="新細明體" w:hAnsi="Times New Roman" w:cs="Times New Roman"/>
      <w:kern w:val="0"/>
      <w:sz w:val="20"/>
      <w:szCs w:val="24"/>
    </w:rPr>
  </w:style>
  <w:style w:type="character" w:customStyle="1" w:styleId="aff">
    <w:name w:val="頁首 字元"/>
    <w:link w:val="afe"/>
    <w:uiPriority w:val="99"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afd">
    <w:name w:val="頁尾 字元"/>
    <w:link w:val="afc"/>
    <w:uiPriority w:val="99"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ListParagraphChar1">
    <w:name w:val="List Paragraph Char1"/>
    <w:locked/>
    <w:rsid w:val="008928FA"/>
    <w:rPr>
      <w:rFonts w:ascii="Times New Roman" w:eastAsia="新細明體" w:hAnsi="Times New Roman" w:cs="Times New Roman"/>
      <w:szCs w:val="24"/>
    </w:rPr>
  </w:style>
  <w:style w:type="character" w:customStyle="1" w:styleId="0010">
    <w:name w:val="001 字元"/>
    <w:link w:val="001"/>
    <w:locked/>
    <w:rsid w:val="008928FA"/>
    <w:rPr>
      <w:rFonts w:ascii="Times New Roman" w:eastAsia="標楷體" w:hAnsi="Times New Roman" w:cs="Times New Roman"/>
      <w:sz w:val="26"/>
      <w:szCs w:val="26"/>
    </w:rPr>
  </w:style>
  <w:style w:type="character" w:customStyle="1" w:styleId="af4">
    <w:name w:val="本文縮排 字元"/>
    <w:link w:val="af3"/>
    <w:rsid w:val="008928FA"/>
    <w:rPr>
      <w:rFonts w:ascii="Times New Roman" w:eastAsia="新細明體" w:hAnsi="Times New Roman" w:cs="Times New Roman"/>
      <w:szCs w:val="24"/>
    </w:rPr>
  </w:style>
  <w:style w:type="character" w:customStyle="1" w:styleId="spelle">
    <w:name w:val="spelle"/>
    <w:rsid w:val="008928FA"/>
    <w:rPr>
      <w:rFonts w:cs="Times New Roman"/>
    </w:rPr>
  </w:style>
  <w:style w:type="character" w:customStyle="1" w:styleId="000">
    <w:name w:val="00內文(中文+英文) 字元"/>
    <w:link w:val="00"/>
    <w:locked/>
    <w:rsid w:val="008928FA"/>
    <w:rPr>
      <w:rFonts w:ascii="Times New Roman" w:eastAsia="標楷體" w:hAnsi="Times New Roman" w:cs="Times New Roman"/>
      <w:sz w:val="26"/>
      <w:szCs w:val="26"/>
    </w:rPr>
  </w:style>
  <w:style w:type="character" w:customStyle="1" w:styleId="aff3">
    <w:name w:val="註腳文字 字元"/>
    <w:link w:val="aff2"/>
    <w:rsid w:val="008928FA"/>
    <w:rPr>
      <w:rFonts w:ascii="標楷體" w:eastAsia="標楷體" w:hAnsi="標楷體" w:cs="Times New Roman"/>
      <w:color w:val="000000"/>
      <w:sz w:val="20"/>
      <w:szCs w:val="20"/>
    </w:rPr>
  </w:style>
  <w:style w:type="character" w:customStyle="1" w:styleId="35">
    <w:name w:val="本文縮排 3 字元"/>
    <w:link w:val="34"/>
    <w:rsid w:val="008928FA"/>
    <w:rPr>
      <w:rFonts w:ascii="Calibri" w:eastAsia="新細明體" w:hAnsi="Calibri" w:cs="Times New Roman"/>
      <w:sz w:val="16"/>
      <w:szCs w:val="16"/>
    </w:rPr>
  </w:style>
  <w:style w:type="character" w:customStyle="1" w:styleId="003">
    <w:name w:val="00〈一〉 字元 字元"/>
    <w:link w:val="002"/>
    <w:locked/>
    <w:rsid w:val="008928FA"/>
    <w:rPr>
      <w:rFonts w:ascii="Times New Roman" w:eastAsia="標楷體" w:hAnsi="Times New Roman" w:cs="Times New Roman"/>
      <w:sz w:val="26"/>
      <w:szCs w:val="26"/>
    </w:rPr>
  </w:style>
  <w:style w:type="character" w:customStyle="1" w:styleId="afb">
    <w:name w:val="註解方塊文字 字元"/>
    <w:link w:val="afa"/>
    <w:uiPriority w:val="99"/>
    <w:rsid w:val="008928FA"/>
    <w:rPr>
      <w:rFonts w:ascii="Cambria" w:eastAsia="新細明體" w:hAnsi="Cambria" w:cs="Times New Roman"/>
      <w:sz w:val="18"/>
      <w:szCs w:val="18"/>
    </w:rPr>
  </w:style>
  <w:style w:type="character" w:customStyle="1" w:styleId="15">
    <w:name w:val="1. 字元"/>
    <w:link w:val="1"/>
    <w:locked/>
    <w:rsid w:val="008928FA"/>
    <w:rPr>
      <w:rFonts w:ascii="新細明體" w:eastAsia="新細明體" w:hAnsi="新細明體"/>
      <w:kern w:val="2"/>
      <w:sz w:val="24"/>
      <w:szCs w:val="22"/>
    </w:rPr>
  </w:style>
  <w:style w:type="character" w:customStyle="1" w:styleId="af9">
    <w:name w:val="章節附註文字 字元"/>
    <w:link w:val="af8"/>
    <w:uiPriority w:val="99"/>
    <w:rsid w:val="008928FA"/>
    <w:rPr>
      <w:rFonts w:ascii="Times New Roman" w:eastAsia="新細明體" w:hAnsi="Times New Roman" w:cs="Times New Roman"/>
      <w:szCs w:val="20"/>
    </w:rPr>
  </w:style>
  <w:style w:type="character" w:customStyle="1" w:styleId="ListParagraphCharChar">
    <w:name w:val="List Paragraph Char Char"/>
    <w:link w:val="130"/>
    <w:locked/>
    <w:rsid w:val="008928FA"/>
    <w:rPr>
      <w:rFonts w:ascii="Times New Roman" w:eastAsia="新細明體" w:hAnsi="Times New Roman" w:cs="Times New Roman"/>
      <w:szCs w:val="24"/>
    </w:rPr>
  </w:style>
  <w:style w:type="character" w:customStyle="1" w:styleId="aa">
    <w:name w:val="文件引導模式 字元"/>
    <w:link w:val="a9"/>
    <w:rsid w:val="008928FA"/>
    <w:rPr>
      <w:rFonts w:ascii="Arial" w:eastAsia="新細明體" w:hAnsi="Arial" w:cs="Times New Roman"/>
      <w:shd w:val="clear" w:color="auto" w:fill="000080"/>
    </w:rPr>
  </w:style>
  <w:style w:type="character" w:customStyle="1" w:styleId="unnamed11">
    <w:name w:val="unnamed11"/>
    <w:rsid w:val="008928FA"/>
    <w:rPr>
      <w:rFonts w:ascii="細明體" w:eastAsia="細明體" w:hAnsi="細明體" w:hint="eastAsia"/>
      <w:color w:val="000000"/>
      <w:sz w:val="23"/>
      <w:szCs w:val="23"/>
    </w:rPr>
  </w:style>
  <w:style w:type="character" w:customStyle="1" w:styleId="apple-style-span">
    <w:name w:val="apple-style-span"/>
    <w:rsid w:val="008928FA"/>
  </w:style>
  <w:style w:type="character" w:customStyle="1" w:styleId="22">
    <w:name w:val="本文縮排 2 字元"/>
    <w:link w:val="21"/>
    <w:rsid w:val="008928FA"/>
    <w:rPr>
      <w:rFonts w:ascii="Times New Roman" w:eastAsia="標楷體" w:hAnsi="Times New Roman"/>
      <w:bCs/>
      <w:sz w:val="28"/>
      <w:szCs w:val="24"/>
    </w:rPr>
  </w:style>
  <w:style w:type="character" w:customStyle="1" w:styleId="212">
    <w:name w:val="本文縮排 2 字元1"/>
    <w:uiPriority w:val="99"/>
    <w:rsid w:val="008928FA"/>
    <w:rPr>
      <w:rFonts w:ascii="Times New Roman" w:eastAsia="新細明體" w:hAnsi="Times New Roman" w:cs="Times New Roman"/>
      <w:szCs w:val="24"/>
    </w:rPr>
  </w:style>
  <w:style w:type="character" w:customStyle="1" w:styleId="af7">
    <w:name w:val="日期 字元"/>
    <w:link w:val="af6"/>
    <w:rsid w:val="008928FA"/>
    <w:rPr>
      <w:rFonts w:ascii="Times New Roman" w:hAnsi="Times New Roman"/>
      <w:szCs w:val="24"/>
    </w:rPr>
  </w:style>
  <w:style w:type="character" w:customStyle="1" w:styleId="1f9">
    <w:name w:val="日期 字元1"/>
    <w:uiPriority w:val="99"/>
    <w:rsid w:val="008928FA"/>
    <w:rPr>
      <w:rFonts w:ascii="Times New Roman" w:eastAsia="新細明體" w:hAnsi="Times New Roman" w:cs="Times New Roman"/>
      <w:szCs w:val="24"/>
    </w:rPr>
  </w:style>
  <w:style w:type="character" w:customStyle="1" w:styleId="ac">
    <w:name w:val="註解文字 字元"/>
    <w:link w:val="ab"/>
    <w:uiPriority w:val="99"/>
    <w:rsid w:val="008928FA"/>
    <w:rPr>
      <w:rFonts w:ascii="Times New Roman" w:hAnsi="Times New Roman"/>
    </w:rPr>
  </w:style>
  <w:style w:type="character" w:customStyle="1" w:styleId="1fa">
    <w:name w:val="註解文字 字元1"/>
    <w:rsid w:val="008928FA"/>
    <w:rPr>
      <w:rFonts w:ascii="Times New Roman" w:eastAsia="新細明體" w:hAnsi="Times New Roman" w:cs="Times New Roman"/>
      <w:szCs w:val="24"/>
    </w:rPr>
  </w:style>
  <w:style w:type="character" w:customStyle="1" w:styleId="afff0">
    <w:name w:val="註解主旨 字元"/>
    <w:aliases w:val=" 字元 字元 字元 字元 字元 字元 字元 字元 字元 字元 字元 字元1"/>
    <w:link w:val="18"/>
    <w:uiPriority w:val="99"/>
    <w:rsid w:val="008928FA"/>
    <w:rPr>
      <w:rFonts w:ascii="細明體" w:eastAsia="細明體" w:hAnsi="Times New Roman"/>
      <w:b/>
      <w:bCs/>
    </w:rPr>
  </w:style>
  <w:style w:type="character" w:customStyle="1" w:styleId="1fb">
    <w:name w:val="註解主旨 字元1"/>
    <w:uiPriority w:val="99"/>
    <w:rsid w:val="008928FA"/>
    <w:rPr>
      <w:rFonts w:ascii="Times New Roman" w:eastAsia="新細明體" w:hAnsi="Times New Roman" w:cs="Times New Roman"/>
      <w:b/>
      <w:bCs/>
      <w:szCs w:val="24"/>
    </w:rPr>
  </w:style>
  <w:style w:type="character" w:customStyle="1" w:styleId="mailheadertext1">
    <w:name w:val="mailheadertext1"/>
    <w:rsid w:val="008928FA"/>
    <w:rPr>
      <w:color w:val="000000"/>
      <w:sz w:val="18"/>
      <w:szCs w:val="18"/>
    </w:rPr>
  </w:style>
  <w:style w:type="character" w:customStyle="1" w:styleId="apple-converted-space">
    <w:name w:val="apple-converted-space"/>
    <w:basedOn w:val="a3"/>
    <w:rsid w:val="008928FA"/>
  </w:style>
  <w:style w:type="character" w:customStyle="1" w:styleId="medium-normal">
    <w:name w:val="medium-normal"/>
    <w:basedOn w:val="a3"/>
    <w:rsid w:val="008928FA"/>
  </w:style>
  <w:style w:type="character" w:customStyle="1" w:styleId="subjectfield-postprocessinghook">
    <w:name w:val="subjectfield-postprocessinghook"/>
    <w:basedOn w:val="a3"/>
    <w:rsid w:val="008928FA"/>
  </w:style>
  <w:style w:type="character" w:customStyle="1" w:styleId="italic1">
    <w:name w:val="italic1"/>
    <w:rsid w:val="008928FA"/>
    <w:rPr>
      <w:i/>
      <w:iCs/>
      <w:sz w:val="18"/>
      <w:szCs w:val="18"/>
    </w:rPr>
  </w:style>
  <w:style w:type="character" w:customStyle="1" w:styleId="aff5">
    <w:name w:val="標題 字元"/>
    <w:link w:val="a1"/>
    <w:uiPriority w:val="10"/>
    <w:rsid w:val="008928FA"/>
    <w:rPr>
      <w:rFonts w:ascii="Cambria" w:eastAsia="標楷體" w:hAnsi="Cambria"/>
      <w:b/>
      <w:bCs/>
      <w:kern w:val="2"/>
      <w:sz w:val="32"/>
      <w:szCs w:val="32"/>
    </w:rPr>
  </w:style>
  <w:style w:type="character" w:customStyle="1" w:styleId="HeaderChar">
    <w:name w:val="Header Char"/>
    <w:locked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FooterChar">
    <w:name w:val="Footer Char"/>
    <w:locked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BodyTextIndentChar">
    <w:name w:val="Body Text Indent Char"/>
    <w:link w:val="1f0"/>
    <w:locked/>
    <w:rsid w:val="008928FA"/>
    <w:rPr>
      <w:rFonts w:ascii="Times New Roman" w:eastAsia="標楷體" w:hAnsi="Times New Roman" w:cs="Times New Roman"/>
      <w:sz w:val="28"/>
      <w:szCs w:val="28"/>
    </w:rPr>
  </w:style>
  <w:style w:type="character" w:customStyle="1" w:styleId="1b">
    <w:name w:val="1先導 字元 字元"/>
    <w:link w:val="1a"/>
    <w:rsid w:val="008928FA"/>
    <w:rPr>
      <w:rFonts w:ascii="標楷體" w:eastAsia="標楷體" w:hAnsi="標楷體" w:cs="Times New Roman"/>
      <w:b/>
      <w:sz w:val="32"/>
      <w:szCs w:val="24"/>
    </w:rPr>
  </w:style>
  <w:style w:type="character" w:customStyle="1" w:styleId="28">
    <w:name w:val="2子計畫 字元"/>
    <w:link w:val="27"/>
    <w:rsid w:val="008928FA"/>
    <w:rPr>
      <w:rFonts w:ascii="標楷體" w:eastAsia="標楷體" w:hAnsi="標楷體" w:cs="Times New Roman"/>
      <w:b/>
      <w:sz w:val="28"/>
      <w:szCs w:val="28"/>
    </w:rPr>
  </w:style>
  <w:style w:type="character" w:customStyle="1" w:styleId="googqs-tidbitgoogqs-tidbit-0">
    <w:name w:val="goog_qs-tidbit goog_qs-tidbit-0"/>
    <w:basedOn w:val="a3"/>
    <w:rsid w:val="008928FA"/>
  </w:style>
  <w:style w:type="character" w:customStyle="1" w:styleId="grame">
    <w:name w:val="grame"/>
    <w:basedOn w:val="a3"/>
    <w:rsid w:val="008928FA"/>
  </w:style>
  <w:style w:type="character" w:customStyle="1" w:styleId="HTML0">
    <w:name w:val="HTML 預設格式 字元"/>
    <w:link w:val="HTML"/>
    <w:rsid w:val="008928FA"/>
    <w:rPr>
      <w:rFonts w:ascii="細明體" w:eastAsia="細明體" w:hAnsi="細明體" w:cs="Times New Roman"/>
      <w:kern w:val="0"/>
      <w:szCs w:val="24"/>
    </w:rPr>
  </w:style>
  <w:style w:type="character" w:customStyle="1" w:styleId="ft0">
    <w:name w:val="ft0"/>
    <w:basedOn w:val="a3"/>
    <w:rsid w:val="008928FA"/>
  </w:style>
  <w:style w:type="character" w:customStyle="1" w:styleId="32">
    <w:name w:val="本文 3 字元"/>
    <w:link w:val="31"/>
    <w:rsid w:val="008928FA"/>
    <w:rPr>
      <w:rFonts w:ascii="Times New Roman" w:eastAsia="新細明體" w:hAnsi="Times New Roman" w:cs="Times New Roman"/>
      <w:sz w:val="16"/>
      <w:szCs w:val="16"/>
    </w:rPr>
  </w:style>
  <w:style w:type="character" w:customStyle="1" w:styleId="afff3">
    <w:name w:val="純文字 字元"/>
    <w:aliases w:val=" 字元 字元 字元 字元, 字元 字元 字元1,字元 字元 字元 字元,字元 字元 字元 字元 字元 字元,字元 字元 字元1"/>
    <w:link w:val="1c"/>
    <w:rsid w:val="008928FA"/>
    <w:rPr>
      <w:rFonts w:ascii="細明體" w:eastAsia="細明體" w:hAnsi="Courier New" w:cs="Times New Roman"/>
      <w:szCs w:val="24"/>
    </w:rPr>
  </w:style>
  <w:style w:type="character" w:customStyle="1" w:styleId="37">
    <w:name w:val="3 字元"/>
    <w:link w:val="36"/>
    <w:uiPriority w:val="99"/>
    <w:rsid w:val="008928FA"/>
    <w:rPr>
      <w:rFonts w:ascii="新細明體" w:eastAsia="新細明體" w:hAnsi="新細明體" w:cs="Times New Roman"/>
      <w:bCs/>
      <w:color w:val="000000"/>
      <w:szCs w:val="24"/>
    </w:rPr>
  </w:style>
  <w:style w:type="character" w:customStyle="1" w:styleId="ft">
    <w:name w:val="ft"/>
    <w:basedOn w:val="a3"/>
    <w:rsid w:val="008928FA"/>
  </w:style>
  <w:style w:type="character" w:customStyle="1" w:styleId="25">
    <w:name w:val="本文 2 字元"/>
    <w:link w:val="24"/>
    <w:rsid w:val="008928FA"/>
    <w:rPr>
      <w:rFonts w:ascii="Times New Roman" w:eastAsia="新細明體" w:hAnsi="Times New Roman" w:cs="Times New Roman"/>
      <w:szCs w:val="24"/>
    </w:rPr>
  </w:style>
  <w:style w:type="character" w:customStyle="1" w:styleId="skypepnhfreetextspan">
    <w:name w:val="skype_pnh_free_text_span"/>
    <w:rsid w:val="008928FA"/>
  </w:style>
  <w:style w:type="character" w:customStyle="1" w:styleId="1fc">
    <w:name w:val="書名1"/>
    <w:uiPriority w:val="33"/>
    <w:qFormat/>
    <w:rsid w:val="008928FA"/>
    <w:rPr>
      <w:b/>
      <w:bCs/>
      <w:smallCaps/>
      <w:spacing w:val="5"/>
    </w:rPr>
  </w:style>
  <w:style w:type="character" w:customStyle="1" w:styleId="114">
    <w:name w:val="標題 1 字元1"/>
    <w:locked/>
    <w:rsid w:val="008928FA"/>
    <w:rPr>
      <w:rFonts w:eastAsia="標楷體"/>
      <w:b/>
      <w:bCs/>
      <w:kern w:val="2"/>
      <w:sz w:val="36"/>
      <w:szCs w:val="32"/>
      <w:lang w:val="en-US" w:eastAsia="zh-TW" w:bidi="ar-SA"/>
    </w:rPr>
  </w:style>
  <w:style w:type="character" w:customStyle="1" w:styleId="1fd">
    <w:name w:val="強調粗體1"/>
    <w:aliases w:val=" 字元 字元 字元 字元 字元 字元 字元 字元 字元 字元 字元 字元"/>
    <w:uiPriority w:val="22"/>
    <w:qFormat/>
    <w:rsid w:val="008928FA"/>
    <w:rPr>
      <w:b/>
      <w:bCs/>
    </w:rPr>
  </w:style>
  <w:style w:type="character" w:customStyle="1" w:styleId="affffffb">
    <w:name w:val="表目錄 字元"/>
    <w:rsid w:val="008928FA"/>
    <w:rPr>
      <w:rFonts w:ascii="標楷體" w:eastAsia="標楷體" w:hAnsi="標楷體"/>
      <w:bCs/>
      <w:kern w:val="2"/>
      <w:sz w:val="26"/>
      <w:szCs w:val="24"/>
      <w:lang w:val="en-US" w:eastAsia="zh-TW" w:bidi="ar-SA"/>
    </w:rPr>
  </w:style>
  <w:style w:type="character" w:customStyle="1" w:styleId="af2">
    <w:name w:val="本文 字元"/>
    <w:link w:val="af1"/>
    <w:rsid w:val="008928FA"/>
    <w:rPr>
      <w:rFonts w:ascii="Times New Roman" w:eastAsia="標楷體" w:hAnsi="Times New Roman" w:cs="Times New Roman"/>
      <w:bCs/>
      <w:sz w:val="26"/>
      <w:szCs w:val="24"/>
    </w:rPr>
  </w:style>
  <w:style w:type="character" w:customStyle="1" w:styleId="affffffc">
    <w:name w:val="圖目錄 字元"/>
    <w:rsid w:val="008928FA"/>
    <w:rPr>
      <w:rFonts w:ascii="標楷體" w:eastAsia="標楷體" w:hAnsi="標楷體"/>
      <w:kern w:val="2"/>
      <w:sz w:val="26"/>
      <w:szCs w:val="26"/>
      <w:lang w:val="en-US" w:eastAsia="zh-TW" w:bidi="ar-SA"/>
    </w:rPr>
  </w:style>
  <w:style w:type="character" w:customStyle="1" w:styleId="a7">
    <w:name w:val="註釋標題 字元"/>
    <w:link w:val="a6"/>
    <w:rsid w:val="008928FA"/>
    <w:rPr>
      <w:rFonts w:ascii="Times New Roman" w:eastAsia="標楷體" w:hAnsi="Times New Roman" w:cs="Times New Roman"/>
      <w:bCs/>
      <w:sz w:val="26"/>
      <w:szCs w:val="24"/>
    </w:rPr>
  </w:style>
  <w:style w:type="character" w:customStyle="1" w:styleId="af0">
    <w:name w:val="結語 字元"/>
    <w:link w:val="af"/>
    <w:rsid w:val="008928FA"/>
    <w:rPr>
      <w:rFonts w:ascii="Times New Roman" w:eastAsia="標楷體" w:hAnsi="Times New Roman" w:cs="Times New Roman"/>
      <w:bCs/>
      <w:sz w:val="26"/>
      <w:szCs w:val="24"/>
    </w:rPr>
  </w:style>
  <w:style w:type="character" w:customStyle="1" w:styleId="1fe">
    <w:name w:val="字元 字元1"/>
    <w:rsid w:val="008928FA"/>
    <w:rPr>
      <w:rFonts w:eastAsia="標楷體"/>
      <w:kern w:val="2"/>
      <w:sz w:val="24"/>
    </w:rPr>
  </w:style>
  <w:style w:type="character" w:customStyle="1" w:styleId="2d">
    <w:name w:val="字元 字元2"/>
    <w:rsid w:val="008928FA"/>
    <w:rPr>
      <w:rFonts w:eastAsia="標楷體"/>
      <w:kern w:val="2"/>
    </w:rPr>
  </w:style>
  <w:style w:type="character" w:customStyle="1" w:styleId="affff8">
    <w:name w:val="表錨 字元"/>
    <w:link w:val="affff7"/>
    <w:rsid w:val="008928FA"/>
    <w:rPr>
      <w:rFonts w:ascii="Calibri" w:eastAsia="標楷體" w:hAnsi="Calibri" w:cs="Times New Roman"/>
      <w:b/>
      <w:bCs/>
      <w:szCs w:val="20"/>
    </w:rPr>
  </w:style>
  <w:style w:type="character" w:customStyle="1" w:styleId="aff1">
    <w:name w:val="副標題 字元"/>
    <w:link w:val="aff0"/>
    <w:uiPriority w:val="11"/>
    <w:rsid w:val="008928FA"/>
    <w:rPr>
      <w:rFonts w:ascii="Cambria" w:eastAsia="新細明體" w:hAnsi="Cambria" w:cs="Times New Roman"/>
      <w:bCs/>
      <w:i/>
      <w:iCs/>
      <w:szCs w:val="24"/>
    </w:rPr>
  </w:style>
  <w:style w:type="character" w:customStyle="1" w:styleId="73">
    <w:name w:val="字元 字元7"/>
    <w:rsid w:val="008928FA"/>
    <w:rPr>
      <w:rFonts w:ascii="Times New Roman" w:hAnsi="Times New Roman" w:cs="Times New Roman"/>
      <w:kern w:val="2"/>
      <w:sz w:val="24"/>
    </w:rPr>
  </w:style>
  <w:style w:type="character" w:customStyle="1" w:styleId="xapple-tab-span">
    <w:name w:val="x_apple-tab-span"/>
    <w:basedOn w:val="a3"/>
    <w:rsid w:val="008928FA"/>
  </w:style>
  <w:style w:type="character" w:customStyle="1" w:styleId="logo">
    <w:name w:val="logo"/>
    <w:basedOn w:val="a3"/>
    <w:rsid w:val="008928FA"/>
  </w:style>
  <w:style w:type="character" w:customStyle="1" w:styleId="131">
    <w:name w:val="字元 字元13"/>
    <w:locked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CommentTextChar">
    <w:name w:val="Comment Text Char"/>
    <w:locked/>
    <w:rsid w:val="008928FA"/>
    <w:rPr>
      <w:rFonts w:cs="Times New Roman"/>
      <w:kern w:val="2"/>
      <w:sz w:val="22"/>
      <w:szCs w:val="22"/>
    </w:rPr>
  </w:style>
  <w:style w:type="character" w:customStyle="1" w:styleId="BalloonTextChar">
    <w:name w:val="Balloon Text Char"/>
    <w:locked/>
    <w:rsid w:val="008928FA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170">
    <w:name w:val="字元 字元17"/>
    <w:rsid w:val="008928FA"/>
    <w:rPr>
      <w:rFonts w:eastAsia="新細明體"/>
      <w:kern w:val="2"/>
    </w:rPr>
  </w:style>
  <w:style w:type="character" w:customStyle="1" w:styleId="ListParagraph">
    <w:name w:val="List Paragraph 字元"/>
    <w:link w:val="38"/>
    <w:locked/>
    <w:rsid w:val="008928FA"/>
    <w:rPr>
      <w:rFonts w:ascii="Calibri" w:eastAsia="新細明體" w:hAnsi="Calibri" w:cs="Times New Roman"/>
      <w:kern w:val="0"/>
      <w:sz w:val="20"/>
      <w:szCs w:val="20"/>
    </w:rPr>
  </w:style>
  <w:style w:type="character" w:customStyle="1" w:styleId="afff2">
    <w:name w:val="壹 字元"/>
    <w:link w:val="afff1"/>
    <w:rsid w:val="008928FA"/>
    <w:rPr>
      <w:rFonts w:ascii="標楷體" w:eastAsia="標楷體" w:hAnsi="標楷體" w:cs="Times New Roman"/>
      <w:bCs/>
      <w:sz w:val="28"/>
      <w:szCs w:val="28"/>
    </w:rPr>
  </w:style>
  <w:style w:type="character" w:customStyle="1" w:styleId="ae">
    <w:name w:val="問候 字元"/>
    <w:link w:val="ad"/>
    <w:uiPriority w:val="99"/>
    <w:rsid w:val="008928FA"/>
    <w:rPr>
      <w:rFonts w:ascii="Times New Roman" w:eastAsia="標楷體" w:hAnsi="標楷體" w:cs="Times New Roman"/>
      <w:color w:val="000000"/>
      <w:szCs w:val="24"/>
    </w:rPr>
  </w:style>
  <w:style w:type="character" w:customStyle="1" w:styleId="affffc">
    <w:name w:val="無間距 字元"/>
    <w:link w:val="2a"/>
    <w:uiPriority w:val="1"/>
    <w:rsid w:val="008928FA"/>
    <w:rPr>
      <w:rFonts w:ascii="Times New Roman" w:eastAsia="新細明體" w:hAnsi="Times New Roman" w:cs="Times New Roman"/>
      <w:szCs w:val="24"/>
    </w:rPr>
  </w:style>
  <w:style w:type="character" w:customStyle="1" w:styleId="006">
    <w:name w:val="00內文(中文+英文) 字元 字元"/>
    <w:locked/>
    <w:rsid w:val="008928FA"/>
    <w:rPr>
      <w:rFonts w:ascii="Times New Roman" w:eastAsia="標楷體" w:hAnsi="Times New Roman"/>
      <w:kern w:val="2"/>
      <w:sz w:val="26"/>
      <w:szCs w:val="26"/>
    </w:rPr>
  </w:style>
  <w:style w:type="character" w:customStyle="1" w:styleId="A60">
    <w:name w:val="A6"/>
    <w:rsid w:val="008928FA"/>
    <w:rPr>
      <w:rFonts w:cs="DFMingLight-B5"/>
      <w:color w:val="000000"/>
      <w:sz w:val="19"/>
      <w:szCs w:val="19"/>
    </w:rPr>
  </w:style>
  <w:style w:type="character" w:customStyle="1" w:styleId="cit-pub-date">
    <w:name w:val="cit-pub-date"/>
    <w:rsid w:val="008928FA"/>
  </w:style>
  <w:style w:type="character" w:customStyle="1" w:styleId="cit-source">
    <w:name w:val="cit-source"/>
    <w:rsid w:val="008928FA"/>
  </w:style>
  <w:style w:type="character" w:customStyle="1" w:styleId="cit-vol4">
    <w:name w:val="cit-vol4"/>
    <w:rsid w:val="008928FA"/>
  </w:style>
  <w:style w:type="character" w:customStyle="1" w:styleId="cit-fpage">
    <w:name w:val="cit-fpage"/>
    <w:rsid w:val="008928FA"/>
  </w:style>
  <w:style w:type="character" w:customStyle="1" w:styleId="style11">
    <w:name w:val="style11"/>
    <w:rsid w:val="008928FA"/>
    <w:rPr>
      <w:color w:val="993300"/>
    </w:rPr>
  </w:style>
  <w:style w:type="character" w:customStyle="1" w:styleId="style21">
    <w:name w:val="style21"/>
    <w:rsid w:val="008928FA"/>
    <w:rPr>
      <w:b/>
      <w:bCs/>
      <w:color w:val="32518B"/>
    </w:rPr>
  </w:style>
  <w:style w:type="character" w:customStyle="1" w:styleId="115">
    <w:name w:val="1. 字元1"/>
    <w:rsid w:val="008928FA"/>
    <w:rPr>
      <w:rFonts w:ascii="Times New Roman" w:eastAsia="標楷體" w:hAnsi="Times New Roman"/>
      <w:kern w:val="2"/>
      <w:sz w:val="24"/>
    </w:rPr>
  </w:style>
  <w:style w:type="character" w:customStyle="1" w:styleId="afffff4">
    <w:name w:val="類科表 字元"/>
    <w:link w:val="afffff3"/>
    <w:semiHidden/>
    <w:rsid w:val="008928FA"/>
    <w:rPr>
      <w:rFonts w:ascii="標楷體" w:eastAsia="標楷體" w:hAnsi="標楷體" w:cs="Times New Roman"/>
      <w:szCs w:val="24"/>
    </w:rPr>
  </w:style>
  <w:style w:type="character" w:customStyle="1" w:styleId="bigfont1">
    <w:name w:val="bigfont1"/>
    <w:rsid w:val="008928FA"/>
    <w:rPr>
      <w:sz w:val="24"/>
      <w:szCs w:val="24"/>
    </w:rPr>
  </w:style>
  <w:style w:type="character" w:customStyle="1" w:styleId="shorttext">
    <w:name w:val="short_text"/>
    <w:rsid w:val="008928FA"/>
  </w:style>
  <w:style w:type="character" w:customStyle="1" w:styleId="afffff7">
    <w:name w:val="(一)內文 字元"/>
    <w:link w:val="afffff6"/>
    <w:rsid w:val="008928FA"/>
    <w:rPr>
      <w:rFonts w:ascii="Times New Roman" w:eastAsia="標楷體" w:hAnsi="Times New Roman" w:cs="Times New Roman"/>
      <w:szCs w:val="24"/>
    </w:rPr>
  </w:style>
  <w:style w:type="character" w:customStyle="1" w:styleId="110">
    <w:name w:val="(1) 字元1"/>
    <w:link w:val="1f1"/>
    <w:rsid w:val="008928FA"/>
    <w:rPr>
      <w:rFonts w:ascii="Times New Roman" w:eastAsia="標楷體" w:hAnsi="Times New Roman" w:cs="Times New Roman"/>
      <w:szCs w:val="20"/>
    </w:rPr>
  </w:style>
  <w:style w:type="character" w:customStyle="1" w:styleId="1f2">
    <w:name w:val="(一) 字元1"/>
    <w:link w:val="afffffa"/>
    <w:rsid w:val="008928FA"/>
    <w:rPr>
      <w:rFonts w:ascii="Times New Roman" w:eastAsia="標楷體" w:hAnsi="Times New Roman" w:cs="Times New Roman"/>
      <w:szCs w:val="24"/>
    </w:rPr>
  </w:style>
  <w:style w:type="character" w:customStyle="1" w:styleId="1ff">
    <w:name w:val="區別強調1"/>
    <w:uiPriority w:val="19"/>
    <w:qFormat/>
    <w:rsid w:val="008928FA"/>
    <w:rPr>
      <w:i/>
      <w:iCs/>
      <w:color w:val="808080"/>
    </w:rPr>
  </w:style>
  <w:style w:type="character" w:customStyle="1" w:styleId="afffffe">
    <w:name w:val="引文 字元"/>
    <w:link w:val="1f5"/>
    <w:uiPriority w:val="29"/>
    <w:rsid w:val="008928FA"/>
    <w:rPr>
      <w:rFonts w:ascii="Times New Roman" w:eastAsia="華康楷書體W5" w:hAnsi="Times New Roman" w:cs="Times New Roman"/>
      <w:spacing w:val="4"/>
      <w:szCs w:val="24"/>
    </w:rPr>
  </w:style>
  <w:style w:type="character" w:customStyle="1" w:styleId="style181">
    <w:name w:val="style181"/>
    <w:rsid w:val="008928FA"/>
    <w:rPr>
      <w:rFonts w:ascii="Courier New" w:hAnsi="Courier New" w:cs="Courier New" w:hint="default"/>
    </w:rPr>
  </w:style>
  <w:style w:type="character" w:customStyle="1" w:styleId="Reference0">
    <w:name w:val="Reference 字元"/>
    <w:link w:val="Reference"/>
    <w:rsid w:val="008928FA"/>
    <w:rPr>
      <w:rFonts w:ascii="Times New Roman" w:eastAsia="標楷體" w:hAnsi="標楷體" w:cs="Times New Roman"/>
      <w:kern w:val="0"/>
      <w:szCs w:val="24"/>
    </w:rPr>
  </w:style>
  <w:style w:type="character" w:customStyle="1" w:styleId="st1">
    <w:name w:val="st1"/>
    <w:rsid w:val="008928FA"/>
  </w:style>
  <w:style w:type="character" w:customStyle="1" w:styleId="L510">
    <w:name w:val="L5(1 ) 字元"/>
    <w:link w:val="L51"/>
    <w:rsid w:val="008928FA"/>
    <w:rPr>
      <w:rFonts w:ascii="Calibri" w:eastAsia="標楷體" w:hAnsi="Calibri" w:cs="Times New Roman"/>
      <w:kern w:val="0"/>
    </w:rPr>
  </w:style>
  <w:style w:type="character" w:customStyle="1" w:styleId="L40">
    <w:name w:val="L4 數字. 字元"/>
    <w:link w:val="L4"/>
    <w:rsid w:val="008928FA"/>
    <w:rPr>
      <w:rFonts w:ascii="Calibri" w:eastAsia="標楷體" w:hAnsi="Calibri" w:cs="Times New Roman"/>
    </w:rPr>
  </w:style>
  <w:style w:type="character" w:customStyle="1" w:styleId="L60">
    <w:name w:val="L6 字元"/>
    <w:link w:val="L6"/>
    <w:rsid w:val="008928FA"/>
    <w:rPr>
      <w:rFonts w:ascii="Calibri" w:eastAsia="標楷體" w:hAnsi="Calibri" w:cs="Times New Roman"/>
      <w:kern w:val="0"/>
      <w:szCs w:val="80"/>
    </w:rPr>
  </w:style>
  <w:style w:type="character" w:customStyle="1" w:styleId="f3">
    <w:name w:val="f3"/>
    <w:rsid w:val="008928FA"/>
    <w:rPr>
      <w:color w:val="666666"/>
    </w:rPr>
  </w:style>
  <w:style w:type="character" w:customStyle="1" w:styleId="HTMLPreformattedChar">
    <w:name w:val="HTML Preformatted Char"/>
    <w:locked/>
    <w:rsid w:val="008928FA"/>
    <w:rPr>
      <w:rFonts w:ascii="細明體" w:eastAsia="細明體" w:hAnsi="細明體" w:cs="細明體"/>
      <w:sz w:val="24"/>
      <w:szCs w:val="24"/>
      <w:lang w:val="en-US" w:eastAsia="zh-TW" w:bidi="ar-SA"/>
    </w:rPr>
  </w:style>
  <w:style w:type="character" w:customStyle="1" w:styleId="116">
    <w:name w:val="字元 字元11"/>
    <w:rsid w:val="008928FA"/>
    <w:rPr>
      <w:rFonts w:eastAsia="標楷體"/>
      <w:kern w:val="2"/>
      <w:sz w:val="24"/>
    </w:rPr>
  </w:style>
  <w:style w:type="character" w:customStyle="1" w:styleId="121">
    <w:name w:val="字元 字元12"/>
    <w:locked/>
    <w:rsid w:val="008928FA"/>
    <w:rPr>
      <w:rFonts w:eastAsia="新細明體"/>
      <w:kern w:val="2"/>
      <w:lang w:val="en-US" w:eastAsia="zh-TW" w:bidi="ar-SA"/>
    </w:rPr>
  </w:style>
  <w:style w:type="character" w:customStyle="1" w:styleId="151">
    <w:name w:val="字元 字元15"/>
    <w:rsid w:val="008928FA"/>
    <w:rPr>
      <w:rFonts w:ascii="Times New Roman" w:hAnsi="Times New Roman"/>
      <w:kern w:val="2"/>
      <w:sz w:val="24"/>
      <w:szCs w:val="24"/>
    </w:rPr>
  </w:style>
  <w:style w:type="character" w:customStyle="1" w:styleId="-1">
    <w:name w:val="彩色清單 - 輔色 1 字元"/>
    <w:link w:val="-11"/>
    <w:uiPriority w:val="34"/>
    <w:locked/>
    <w:rsid w:val="008928FA"/>
    <w:rPr>
      <w:rFonts w:ascii="Calibri" w:eastAsia="新細明體" w:hAnsi="Calibri" w:cs="Times New Roman"/>
    </w:rPr>
  </w:style>
  <w:style w:type="character" w:customStyle="1" w:styleId="1f">
    <w:name w:val="樣式1 字元"/>
    <w:link w:val="1e"/>
    <w:rsid w:val="008928FA"/>
    <w:rPr>
      <w:rFonts w:ascii="Times New Roman" w:eastAsia="標楷體" w:hAnsi="Times New Roman" w:cs="Times New Roman"/>
      <w:b/>
      <w:szCs w:val="24"/>
    </w:rPr>
  </w:style>
  <w:style w:type="character" w:customStyle="1" w:styleId="blockemailnoname2">
    <w:name w:val="blockemailnoname2"/>
    <w:rsid w:val="008928FA"/>
    <w:rPr>
      <w:rFonts w:cs="Times New Roman"/>
      <w:color w:val="auto"/>
    </w:rPr>
  </w:style>
  <w:style w:type="character" w:customStyle="1" w:styleId="affffffd">
    <w:name w:val="一、 字元"/>
    <w:rsid w:val="008928FA"/>
    <w:rPr>
      <w:rFonts w:ascii="標楷體" w:eastAsia="標楷體" w:hAnsi="標楷體"/>
      <w:sz w:val="24"/>
      <w:lang w:val="en-US" w:eastAsia="zh-TW"/>
    </w:rPr>
  </w:style>
  <w:style w:type="character" w:customStyle="1" w:styleId="afff">
    <w:name w:val="標號 字元"/>
    <w:aliases w:val="字元 字元3"/>
    <w:link w:val="14"/>
    <w:locked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-110">
    <w:name w:val="彩色清單 - 輔色 1 字元1"/>
    <w:link w:val="-12"/>
    <w:locked/>
    <w:rsid w:val="008928FA"/>
    <w:rPr>
      <w:rFonts w:ascii="Times New Roman" w:eastAsia="新細明體" w:hAnsi="Times New Roman" w:cs="Times New Roman"/>
      <w:kern w:val="0"/>
      <w:szCs w:val="20"/>
    </w:rPr>
  </w:style>
  <w:style w:type="character" w:customStyle="1" w:styleId="2c">
    <w:name w:val="暗色格線 2 字元"/>
    <w:link w:val="210"/>
    <w:rsid w:val="008928FA"/>
    <w:rPr>
      <w:rFonts w:eastAsia="Times New Roman"/>
      <w:sz w:val="22"/>
    </w:rPr>
  </w:style>
  <w:style w:type="character" w:customStyle="1" w:styleId="1ff0">
    <w:name w:val="註腳文字 字元1"/>
    <w:semiHidden/>
    <w:rsid w:val="008928FA"/>
    <w:rPr>
      <w:rFonts w:ascii="Calibri" w:hAnsi="Calibri"/>
      <w:kern w:val="2"/>
    </w:rPr>
  </w:style>
  <w:style w:type="character" w:customStyle="1" w:styleId="1ff1">
    <w:name w:val="註解方塊文字 字元1"/>
    <w:semiHidden/>
    <w:rsid w:val="008928FA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1ff2">
    <w:name w:val="文件引導模式 字元1"/>
    <w:semiHidden/>
    <w:rsid w:val="008928FA"/>
    <w:rPr>
      <w:rFonts w:ascii="新細明體" w:hAnsi="Calibri"/>
      <w:kern w:val="2"/>
      <w:sz w:val="18"/>
      <w:szCs w:val="18"/>
    </w:rPr>
  </w:style>
  <w:style w:type="character" w:customStyle="1" w:styleId="1ff3">
    <w:name w:val="預留位置文字1"/>
    <w:semiHidden/>
    <w:rsid w:val="008928FA"/>
    <w:rPr>
      <w:color w:val="808080"/>
    </w:rPr>
  </w:style>
  <w:style w:type="character" w:customStyle="1" w:styleId="FootnoteTextChar">
    <w:name w:val="Footnote Text Char"/>
    <w:semiHidden/>
    <w:locked/>
    <w:rsid w:val="008928FA"/>
    <w:rPr>
      <w:rFonts w:cs="Times New Roman"/>
      <w:kern w:val="2"/>
    </w:rPr>
  </w:style>
  <w:style w:type="character" w:customStyle="1" w:styleId="FootnoteTextChar1">
    <w:name w:val="Footnote Text Char1"/>
    <w:semiHidden/>
    <w:locked/>
    <w:rsid w:val="008928FA"/>
    <w:rPr>
      <w:rFonts w:eastAsia="新細明體"/>
      <w:kern w:val="2"/>
      <w:lang w:val="en-US" w:eastAsia="zh-TW" w:bidi="ar-SA"/>
    </w:rPr>
  </w:style>
  <w:style w:type="character" w:customStyle="1" w:styleId="DateChar">
    <w:name w:val="Date Char"/>
    <w:locked/>
    <w:rsid w:val="008928FA"/>
    <w:rPr>
      <w:rFonts w:eastAsia="新細明體"/>
      <w:kern w:val="2"/>
      <w:sz w:val="24"/>
      <w:lang w:val="en-US" w:eastAsia="zh-TW" w:bidi="ar-SA"/>
    </w:rPr>
  </w:style>
  <w:style w:type="character" w:customStyle="1" w:styleId="CommentSubjectChar">
    <w:name w:val="Comment Subject Char"/>
    <w:locked/>
    <w:rsid w:val="008928F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ListParagraphChar3">
    <w:name w:val="List Paragraph Char3"/>
    <w:locked/>
    <w:rsid w:val="008928FA"/>
    <w:rPr>
      <w:kern w:val="2"/>
      <w:sz w:val="24"/>
      <w:szCs w:val="24"/>
    </w:rPr>
  </w:style>
  <w:style w:type="character" w:customStyle="1" w:styleId="Heading2Char">
    <w:name w:val="Heading 2 Char"/>
    <w:locked/>
    <w:rsid w:val="008928FA"/>
    <w:rPr>
      <w:rFonts w:ascii="Arial" w:eastAsia="標楷體" w:hAnsi="Arial" w:cs="Times New Roman"/>
      <w:b/>
      <w:bCs/>
      <w:sz w:val="48"/>
      <w:szCs w:val="48"/>
    </w:rPr>
  </w:style>
  <w:style w:type="character" w:customStyle="1" w:styleId="Heading3Char">
    <w:name w:val="Heading 3 Char"/>
    <w:locked/>
    <w:rsid w:val="008928FA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Heading4Char">
    <w:name w:val="Heading 4 Char"/>
    <w:locked/>
    <w:rsid w:val="008928FA"/>
    <w:rPr>
      <w:rFonts w:ascii="Calibri" w:eastAsia="新細明體" w:hAnsi="Calibri" w:cs="Calibri"/>
      <w:b/>
      <w:bCs/>
      <w:color w:val="000000"/>
      <w:kern w:val="0"/>
      <w:sz w:val="28"/>
      <w:szCs w:val="28"/>
    </w:rPr>
  </w:style>
  <w:style w:type="character" w:customStyle="1" w:styleId="Heading5Char">
    <w:name w:val="Heading 5 Char"/>
    <w:locked/>
    <w:rsid w:val="008928FA"/>
    <w:rPr>
      <w:rFonts w:ascii="Calibri" w:eastAsia="新細明體" w:hAnsi="Calibri" w:cs="Calibri"/>
      <w:b/>
      <w:bCs/>
      <w:i/>
      <w:iCs/>
      <w:color w:val="000000"/>
      <w:kern w:val="0"/>
      <w:sz w:val="26"/>
      <w:szCs w:val="26"/>
    </w:rPr>
  </w:style>
  <w:style w:type="character" w:customStyle="1" w:styleId="Heading1Char">
    <w:name w:val="Heading 1 Char"/>
    <w:locked/>
    <w:rsid w:val="008928FA"/>
    <w:rPr>
      <w:rFonts w:ascii="Times New Roman" w:eastAsia="標楷體" w:hAnsi="Times New Roman"/>
      <w:b/>
      <w:sz w:val="32"/>
    </w:rPr>
  </w:style>
  <w:style w:type="character" w:customStyle="1" w:styleId="FooterChar1">
    <w:name w:val="Footer Char1"/>
    <w:locked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HeaderChar1">
    <w:name w:val="Header Char1"/>
    <w:locked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CommentTextChar1">
    <w:name w:val="Comment Text Char1"/>
    <w:semiHidden/>
    <w:locked/>
    <w:rsid w:val="008928FA"/>
    <w:rPr>
      <w:rFonts w:ascii="Times New Roman" w:eastAsia="新細明體" w:hAnsi="Times New Roman"/>
      <w:sz w:val="24"/>
    </w:rPr>
  </w:style>
  <w:style w:type="character" w:customStyle="1" w:styleId="TitleChar">
    <w:name w:val="Title Char"/>
    <w:locked/>
    <w:rsid w:val="008928FA"/>
    <w:rPr>
      <w:rFonts w:ascii="Times New Roman" w:eastAsia="新細明體" w:hAnsi="Times New Roman" w:cs="Times New Roman"/>
      <w:b/>
      <w:bCs/>
      <w:sz w:val="24"/>
      <w:szCs w:val="24"/>
    </w:rPr>
  </w:style>
  <w:style w:type="character" w:customStyle="1" w:styleId="BodyText3Char">
    <w:name w:val="Body Text 3 Char"/>
    <w:locked/>
    <w:rsid w:val="008928FA"/>
    <w:rPr>
      <w:rFonts w:ascii="Times New Roman" w:eastAsia="新細明體" w:hAnsi="Times New Roman" w:cs="Times New Roman"/>
      <w:sz w:val="16"/>
      <w:szCs w:val="16"/>
    </w:rPr>
  </w:style>
  <w:style w:type="character" w:customStyle="1" w:styleId="BalloonTextChar1">
    <w:name w:val="Balloon Text Char1"/>
    <w:semiHidden/>
    <w:locked/>
    <w:rsid w:val="008928FA"/>
    <w:rPr>
      <w:rFonts w:ascii="Cambria" w:eastAsia="新細明體" w:hAnsi="Cambria" w:cs="Times New Roman"/>
      <w:sz w:val="18"/>
      <w:szCs w:val="18"/>
    </w:rPr>
  </w:style>
  <w:style w:type="character" w:customStyle="1" w:styleId="PlainTextChar">
    <w:name w:val="Plain Text Char"/>
    <w:aliases w:val="字元 字元 字元 Char,字元 字元 Char,字元 字元 字元 字元 字元 Char"/>
    <w:locked/>
    <w:rsid w:val="008928FA"/>
    <w:rPr>
      <w:rFonts w:ascii="細明體" w:eastAsia="細明體" w:hAnsi="Courier New" w:cs="Courier New"/>
      <w:sz w:val="24"/>
      <w:szCs w:val="24"/>
    </w:rPr>
  </w:style>
  <w:style w:type="character" w:customStyle="1" w:styleId="BodyTextChar">
    <w:name w:val="Body Text Char"/>
    <w:locked/>
    <w:rsid w:val="008928FA"/>
    <w:rPr>
      <w:rFonts w:ascii="Times New Roman" w:eastAsia="標楷體" w:hAnsi="Times New Roman" w:cs="Times New Roman"/>
      <w:bCs/>
      <w:sz w:val="24"/>
      <w:szCs w:val="24"/>
    </w:rPr>
  </w:style>
  <w:style w:type="character" w:customStyle="1" w:styleId="SubtitleChar">
    <w:name w:val="Subtitle Char"/>
    <w:locked/>
    <w:rsid w:val="008928FA"/>
    <w:rPr>
      <w:rFonts w:ascii="Cambria" w:eastAsia="新細明體" w:hAnsi="Cambria" w:cs="Times New Roman"/>
      <w:bCs/>
      <w:i/>
      <w:iCs/>
      <w:sz w:val="24"/>
      <w:szCs w:val="24"/>
    </w:rPr>
  </w:style>
  <w:style w:type="character" w:customStyle="1" w:styleId="Char">
    <w:name w:val="清單段落 Char"/>
    <w:locked/>
    <w:rsid w:val="008928FA"/>
    <w:rPr>
      <w:rFonts w:ascii="Calibri" w:hAnsi="Calibri"/>
      <w:kern w:val="2"/>
      <w:sz w:val="24"/>
      <w:szCs w:val="22"/>
    </w:rPr>
  </w:style>
  <w:style w:type="character" w:customStyle="1" w:styleId="213">
    <w:name w:val="字元 字元21"/>
    <w:rsid w:val="008928FA"/>
    <w:rPr>
      <w:rFonts w:eastAsia="標楷體"/>
      <w:kern w:val="2"/>
    </w:rPr>
  </w:style>
  <w:style w:type="character" w:customStyle="1" w:styleId="171">
    <w:name w:val="字元 字元171"/>
    <w:rsid w:val="008928FA"/>
    <w:rPr>
      <w:rFonts w:eastAsia="新細明體"/>
      <w:kern w:val="2"/>
    </w:rPr>
  </w:style>
  <w:style w:type="character" w:customStyle="1" w:styleId="mailheaderatta1">
    <w:name w:val="mailheaderatta1"/>
    <w:uiPriority w:val="99"/>
    <w:rsid w:val="008928FA"/>
    <w:rPr>
      <w:rFonts w:ascii="Times New Roman" w:hAnsi="Times New Roman" w:cs="Times New Roman"/>
      <w:color w:val="auto"/>
      <w:sz w:val="18"/>
      <w:szCs w:val="18"/>
    </w:rPr>
  </w:style>
  <w:style w:type="character" w:customStyle="1" w:styleId="-120">
    <w:name w:val="彩色清單 - 輔色 1 字元2"/>
    <w:uiPriority w:val="34"/>
    <w:rsid w:val="008928FA"/>
    <w:rPr>
      <w:rFonts w:eastAsia="新細明體"/>
      <w:kern w:val="2"/>
      <w:sz w:val="24"/>
      <w:szCs w:val="24"/>
      <w:lang w:bidi="ar-SA"/>
    </w:rPr>
  </w:style>
  <w:style w:type="character" w:customStyle="1" w:styleId="author-p-11584">
    <w:name w:val="author-p-11584"/>
    <w:rsid w:val="008928FA"/>
  </w:style>
  <w:style w:type="character" w:customStyle="1" w:styleId="author-p-441144">
    <w:name w:val="author-p-441144"/>
    <w:rsid w:val="008928FA"/>
  </w:style>
  <w:style w:type="character" w:customStyle="1" w:styleId="author-p-7363">
    <w:name w:val="author-p-7363"/>
    <w:rsid w:val="008928FA"/>
  </w:style>
  <w:style w:type="character" w:customStyle="1" w:styleId="st">
    <w:name w:val="st"/>
    <w:uiPriority w:val="99"/>
    <w:rsid w:val="008928FA"/>
    <w:rPr>
      <w:rFonts w:cs="Times New Roman"/>
    </w:rPr>
  </w:style>
  <w:style w:type="character" w:customStyle="1" w:styleId="affffffa">
    <w:name w:val="鮮明引文 字元"/>
    <w:link w:val="1f7"/>
    <w:uiPriority w:val="30"/>
    <w:rsid w:val="008928FA"/>
    <w:rPr>
      <w:rFonts w:ascii="Calibri" w:eastAsia="新細明體" w:hAnsi="Calibri" w:cs="Times New Roman"/>
      <w:b/>
      <w:i/>
      <w:kern w:val="0"/>
    </w:rPr>
  </w:style>
  <w:style w:type="character" w:customStyle="1" w:styleId="1ff4">
    <w:name w:val="鮮明強調1"/>
    <w:uiPriority w:val="21"/>
    <w:qFormat/>
    <w:rsid w:val="008928FA"/>
    <w:rPr>
      <w:b/>
      <w:i/>
      <w:sz w:val="24"/>
      <w:szCs w:val="24"/>
      <w:u w:val="single"/>
    </w:rPr>
  </w:style>
  <w:style w:type="character" w:customStyle="1" w:styleId="1ff5">
    <w:name w:val="區別參考1"/>
    <w:uiPriority w:val="31"/>
    <w:qFormat/>
    <w:rsid w:val="008928FA"/>
    <w:rPr>
      <w:sz w:val="24"/>
      <w:szCs w:val="24"/>
      <w:u w:val="single"/>
    </w:rPr>
  </w:style>
  <w:style w:type="character" w:customStyle="1" w:styleId="1ff6">
    <w:name w:val="鮮明參考1"/>
    <w:uiPriority w:val="32"/>
    <w:qFormat/>
    <w:rsid w:val="008928FA"/>
    <w:rPr>
      <w:b/>
      <w:sz w:val="24"/>
      <w:u w:val="single"/>
    </w:rPr>
  </w:style>
  <w:style w:type="character" w:customStyle="1" w:styleId="2e">
    <w:name w:val="書名2"/>
    <w:uiPriority w:val="33"/>
    <w:qFormat/>
    <w:rsid w:val="008928FA"/>
    <w:rPr>
      <w:rFonts w:ascii="Calibri Light" w:eastAsia="新細明體" w:hAnsi="Calibri Light"/>
      <w:b/>
      <w:i/>
      <w:sz w:val="24"/>
      <w:szCs w:val="24"/>
    </w:rPr>
  </w:style>
  <w:style w:type="paragraph" w:styleId="affffffe">
    <w:name w:val="List Paragraph"/>
    <w:basedOn w:val="a2"/>
    <w:uiPriority w:val="99"/>
    <w:qFormat/>
    <w:rsid w:val="00211EDE"/>
    <w:pPr>
      <w:ind w:leftChars="200" w:left="480"/>
    </w:pPr>
    <w:rPr>
      <w:kern w:val="0"/>
      <w:sz w:val="20"/>
    </w:rPr>
  </w:style>
  <w:style w:type="character" w:customStyle="1" w:styleId="UnresolvedMention">
    <w:name w:val="Unresolved Mention"/>
    <w:basedOn w:val="a3"/>
    <w:uiPriority w:val="99"/>
    <w:semiHidden/>
    <w:unhideWhenUsed/>
    <w:rsid w:val="00015E81"/>
    <w:rPr>
      <w:color w:val="605E5C"/>
      <w:shd w:val="clear" w:color="auto" w:fill="E1DFDD"/>
    </w:rPr>
  </w:style>
  <w:style w:type="table" w:customStyle="1" w:styleId="5-51">
    <w:name w:val="格線表格 5 深色 - 輔色 51"/>
    <w:basedOn w:val="a4"/>
    <w:uiPriority w:val="50"/>
    <w:rsid w:val="004E3C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afffffff">
    <w:name w:val="Table Grid"/>
    <w:basedOn w:val="a4"/>
    <w:uiPriority w:val="39"/>
    <w:rsid w:val="00456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f0">
    <w:name w:val="No Spacing"/>
    <w:uiPriority w:val="1"/>
    <w:qFormat/>
    <w:rsid w:val="00A647B9"/>
    <w:rPr>
      <w:rFonts w:asciiTheme="minorHAnsi" w:eastAsiaTheme="minorEastAsia" w:hAnsiTheme="minorHAnsi" w:cstheme="minorBidi"/>
      <w:sz w:val="22"/>
      <w:szCs w:val="22"/>
    </w:rPr>
  </w:style>
  <w:style w:type="character" w:styleId="afffffff1">
    <w:name w:val="Strong"/>
    <w:basedOn w:val="a3"/>
    <w:uiPriority w:val="22"/>
    <w:qFormat/>
    <w:rsid w:val="0063436C"/>
    <w:rPr>
      <w:b/>
      <w:bCs/>
    </w:rPr>
  </w:style>
  <w:style w:type="paragraph" w:styleId="afffffff2">
    <w:name w:val="Revision"/>
    <w:hidden/>
    <w:uiPriority w:val="99"/>
    <w:semiHidden/>
    <w:rsid w:val="00487D0C"/>
    <w:rPr>
      <w:rFonts w:eastAsia="新細明體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diagramDrawing" Target="diagrams/drawing1.xml"/><Relationship Id="rId18" Type="http://schemas.openxmlformats.org/officeDocument/2006/relationships/hyperlink" Target="https://www.education.com/lesson-plans/?cid=11.2143" TargetMode="External"/><Relationship Id="rId26" Type="http://schemas.openxmlformats.org/officeDocument/2006/relationships/image" Target="media/image1.png"/><Relationship Id="rId3" Type="http://schemas.openxmlformats.org/officeDocument/2006/relationships/numbering" Target="numbering.xml"/><Relationship Id="rId21" Type="http://schemas.openxmlformats.org/officeDocument/2006/relationships/hyperlink" Target="https://www.youtube.com/watch?v=P7-UNYm0P2w&amp;t=50s" TargetMode="Externa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hyperlink" Target="https://www.youtube.com/watch?v=a1kN6QxpI6E" TargetMode="External"/><Relationship Id="rId25" Type="http://schemas.openxmlformats.org/officeDocument/2006/relationships/hyperlink" Target="https://www.youtube.com/watch?v=BLe6DQi-YZI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P7-UNYm0P2w" TargetMode="External"/><Relationship Id="rId20" Type="http://schemas.openxmlformats.org/officeDocument/2006/relationships/hyperlink" Target="https://ncssm.instructure.com/courses/789/modules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hyperlink" Target="https://www.youtube.com/watch?v=P7-UNYm0P2w&amp;t=50s" TargetMode="External"/><Relationship Id="rId32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www.google.com/search?q=animal+out+line&amp;tbm=isch&amp;ved=2ahUKEwi44MCb_pTqAhUHhJQKHZJ2BKkQ2-cCegQIABAA&amp;oq=animal+out+line&amp;gs_lcp=CgNpbWcQAzIECAAQEzIICAAQBRAeEBM6AggAOgQIABAeOggIABAIEB4QE1Dv6gNY57gEYJe6BGgTcAB4AIABPIgBhAiSAQIyMZgBAKABAaoBC2d3cy13aXotaW1n&amp;sclient=img&amp;ei=WGnwXrjUFIeI0gSS7ZHICg&amp;bih=515&amp;biw=1262&amp;rlz=1C1NHXL_zh-TWTW844TW845" TargetMode="External"/><Relationship Id="rId23" Type="http://schemas.openxmlformats.org/officeDocument/2006/relationships/hyperlink" Target="https://www.youtube.com/watch?v=P7-UNYm0P2w" TargetMode="External"/><Relationship Id="rId28" Type="http://schemas.openxmlformats.org/officeDocument/2006/relationships/image" Target="media/image3.png"/><Relationship Id="rId10" Type="http://schemas.openxmlformats.org/officeDocument/2006/relationships/diagramLayout" Target="diagrams/layout1.xml"/><Relationship Id="rId19" Type="http://schemas.openxmlformats.org/officeDocument/2006/relationships/hyperlink" Target="https://www.projectpals.com/project-based-learning-blog/how-to-implement-inquiry-based-learning-lesson-plans" TargetMode="Externa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hyperlink" Target="https://www.youtube.com/watch?v=7pMEQsk3c5Y" TargetMode="External"/><Relationship Id="rId22" Type="http://schemas.openxmlformats.org/officeDocument/2006/relationships/hyperlink" Target="https://www.youtube.com/watch?v=a1kN6QxpI6E" TargetMode="External"/><Relationship Id="rId27" Type="http://schemas.openxmlformats.org/officeDocument/2006/relationships/image" Target="media/image2.png"/><Relationship Id="rId30" Type="http://schemas.openxmlformats.org/officeDocument/2006/relationships/footer" Target="footer2.xml"/><Relationship Id="rId8" Type="http://schemas.openxmlformats.org/officeDocument/2006/relationships/endnotes" Target="endnot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AE209B-373D-49A9-88CC-BEDA1407FCC1}" type="doc">
      <dgm:prSet loTypeId="urn:microsoft.com/office/officeart/2008/layout/RadialCluster" loCatId="relationship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zh-TW" altLang="en-US"/>
        </a:p>
      </dgm:t>
    </dgm:pt>
    <dgm:pt modelId="{29C2B518-F7C0-46D1-BAF7-B6474BBE4116}">
      <dgm:prSet phldrT="[文字]" custT="1"/>
      <dgm:spPr>
        <a:xfrm>
          <a:off x="2503070" y="2323574"/>
          <a:ext cx="1392056" cy="1154240"/>
        </a:xfrm>
        <a:prstGeom prst="ellipse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pPr algn="ctr"/>
          <a:r>
            <a:rPr lang="en-US" altLang="zh-TW" sz="1400" b="1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I Am The Biggest Thing In the Ocean</a:t>
          </a:r>
          <a:endParaRPr lang="zh-TW" altLang="en-US" sz="1400" b="1">
            <a:solidFill>
              <a:sysClr val="window" lastClr="FFFFFF"/>
            </a:solidFill>
            <a:latin typeface="Calibri" panose="020F0502020204030204" pitchFamily="34" charset="0"/>
            <a:ea typeface="標楷體" panose="03000509000000000000" pitchFamily="65" charset="-120"/>
            <a:cs typeface="Calibri" panose="020F0502020204030204" pitchFamily="34" charset="0"/>
          </a:endParaRPr>
        </a:p>
      </dgm:t>
    </dgm:pt>
    <dgm:pt modelId="{BE5100F2-8E6C-4D21-8BBF-2F7B330BCF1B}" type="parTrans" cxnId="{9DB9D6A6-DEC7-49D8-9DEE-B72CA0F6D772}">
      <dgm:prSet/>
      <dgm:spPr/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E225AE4-549E-4380-83F7-8830FA5489DA}" type="sibTrans" cxnId="{9DB9D6A6-DEC7-49D8-9DEE-B72CA0F6D772}">
      <dgm:prSet/>
      <dgm:spPr/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423B095-8258-4E1C-8FD3-9C7AD480C291}">
      <dgm:prSet phldrT="[文字]" custT="1"/>
      <dgm:spPr>
        <a:xfrm>
          <a:off x="2668641" y="1084112"/>
          <a:ext cx="1116095" cy="988551"/>
        </a:xfrm>
        <a:prstGeom prst="ellipse">
          <a:avLst/>
        </a:prstGeom>
        <a:solidFill>
          <a:srgbClr val="9BBB59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pPr algn="ctr"/>
          <a:r>
            <a:rPr lang="en-US" altLang="zh-TW" sz="1200" b="1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1</a:t>
          </a:r>
        </a:p>
        <a:p>
          <a:pPr algn="ctr"/>
          <a:r>
            <a:rPr lang="en-US" altLang="zh-TW" sz="1200" b="1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Land or Water Animals</a:t>
          </a:r>
        </a:p>
      </dgm:t>
    </dgm:pt>
    <dgm:pt modelId="{8C2F94D1-095B-47E0-BAF2-B35D8DED0414}" type="parTrans" cxnId="{C6D1A582-9D46-4BFF-870B-4391EE0E2F9C}">
      <dgm:prSet/>
      <dgm:spPr>
        <a:xfrm rot="16271718">
          <a:off x="3088276" y="2198119"/>
          <a:ext cx="25096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50964" y="0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8D58E22-A573-4E81-B977-0CA4AD053135}" type="sibTrans" cxnId="{C6D1A582-9D46-4BFF-870B-4391EE0E2F9C}">
      <dgm:prSet/>
      <dgm:spPr/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D8F26D7-9F7C-4697-9B9F-E410C1CC4F19}">
      <dgm:prSet phldrT="[文字]" custT="1"/>
      <dgm:spPr>
        <a:xfrm>
          <a:off x="4062437" y="2400821"/>
          <a:ext cx="1085686" cy="969816"/>
        </a:xfrm>
        <a:prstGeom prst="ellipse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pPr algn="ctr"/>
          <a:r>
            <a:rPr lang="en-US" altLang="zh-TW" sz="1200" b="1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2</a:t>
          </a:r>
        </a:p>
        <a:p>
          <a:pPr algn="ctr"/>
          <a:r>
            <a:rPr lang="en-US" altLang="zh-TW" sz="1100" b="1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Contrast &amp; Compare</a:t>
          </a:r>
          <a:endParaRPr lang="zh-TW" altLang="en-US" sz="1100" b="1">
            <a:solidFill>
              <a:sysClr val="window" lastClr="FFFFFF"/>
            </a:solidFill>
            <a:latin typeface="Calibri" panose="020F0502020204030204" pitchFamily="34" charset="0"/>
            <a:ea typeface="標楷體" panose="03000509000000000000" pitchFamily="65" charset="-120"/>
            <a:cs typeface="Calibri" panose="020F0502020204030204" pitchFamily="34" charset="0"/>
          </a:endParaRPr>
        </a:p>
      </dgm:t>
    </dgm:pt>
    <dgm:pt modelId="{C1EA47DE-BBB7-4887-A840-A90D4016CB7C}" type="parTrans" cxnId="{A3D3F6E0-78A6-4411-92FF-997797DE5A00}">
      <dgm:prSet/>
      <dgm:spPr>
        <a:xfrm rot="21563415">
          <a:off x="3895122" y="2892397"/>
          <a:ext cx="167319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7319" y="0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D5AD2D08-851F-419A-94E7-1D3B88D1F1EA}" type="sibTrans" cxnId="{A3D3F6E0-78A6-4411-92FF-997797DE5A00}">
      <dgm:prSet/>
      <dgm:spPr/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A42F8B26-F328-4C36-9320-E879C898CD95}">
      <dgm:prSet phldrT="[文字]" custT="1"/>
      <dgm:spPr>
        <a:xfrm>
          <a:off x="2620525" y="3683491"/>
          <a:ext cx="1232724" cy="974799"/>
        </a:xfrm>
        <a:prstGeom prst="ellipse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pPr algn="ctr"/>
          <a:r>
            <a:rPr lang="en-US" altLang="zh-TW" sz="1400" b="1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3</a:t>
          </a:r>
        </a:p>
        <a:p>
          <a:pPr algn="ctr"/>
          <a:r>
            <a:rPr lang="en-US" altLang="zh-TW" sz="1200" b="1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Measuring</a:t>
          </a:r>
        </a:p>
      </dgm:t>
    </dgm:pt>
    <dgm:pt modelId="{2319AB52-9B8E-4E8A-9138-1624E2B30EDA}" type="parTrans" cxnId="{37EFC3E1-770D-43B1-83D9-9CA1D927F55A}">
      <dgm:prSet/>
      <dgm:spPr>
        <a:xfrm rot="5297757">
          <a:off x="3116444" y="3580653"/>
          <a:ext cx="20576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5767" y="0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E73E0B1C-31CB-4BA4-AA61-727CFFAAD593}" type="sibTrans" cxnId="{37EFC3E1-770D-43B1-83D9-9CA1D927F55A}">
      <dgm:prSet/>
      <dgm:spPr/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15C0C31-21D6-4E58-8081-DD6460D62D2C}">
      <dgm:prSet custT="1"/>
      <dgm:spPr>
        <a:xfrm>
          <a:off x="1077486" y="2416830"/>
          <a:ext cx="1086267" cy="946116"/>
        </a:xfrm>
        <a:prstGeom prst="ellipse">
          <a:avLst/>
        </a:prstGeom>
        <a:solidFill>
          <a:srgbClr val="8064A2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pPr algn="ctr"/>
          <a:r>
            <a:rPr lang="en-US" altLang="zh-TW" sz="1200" b="1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4</a:t>
          </a:r>
        </a:p>
        <a:p>
          <a:pPr algn="ctr"/>
          <a:r>
            <a:rPr lang="en-US" altLang="zh-TW" sz="1200" b="1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Measuring &amp; More</a:t>
          </a:r>
          <a:r>
            <a:rPr lang="en-US" altLang="zh-TW" sz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 </a:t>
          </a:r>
        </a:p>
      </dgm:t>
    </dgm:pt>
    <dgm:pt modelId="{2B8258B9-763D-40E4-A1A1-B8F865AA87B3}" type="parTrans" cxnId="{C469FC91-B939-4F4B-BEE1-CE528B0A8AE1}">
      <dgm:prSet/>
      <dgm:spPr>
        <a:xfrm rot="10823534">
          <a:off x="2163750" y="2894768"/>
          <a:ext cx="33932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39324" y="0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E31160E2-83A1-4B6A-9FE4-A56E7CD18EAC}" type="sibTrans" cxnId="{C469FC91-B939-4F4B-BEE1-CE528B0A8AE1}">
      <dgm:prSet/>
      <dgm:spPr/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E8659402-A70B-4EEB-94A7-D0CF5F7092BE}">
      <dgm:prSet custT="1"/>
      <dgm:spPr>
        <a:xfrm>
          <a:off x="66098" y="3395555"/>
          <a:ext cx="788790" cy="329621"/>
        </a:xfrm>
        <a:prstGeom prst="roundRect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pPr algn="ctr"/>
          <a:r>
            <a:rPr lang="zh-TW" altLang="en-US" sz="1400" b="1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</a:t>
          </a:r>
        </a:p>
      </dgm:t>
    </dgm:pt>
    <dgm:pt modelId="{98C29372-36BA-4045-BB16-FA81D41E1859}" type="parTrans" cxnId="{B3E45C00-B225-435C-9672-F4654976FD7B}">
      <dgm:prSet/>
      <dgm:spPr>
        <a:xfrm rot="8998495">
          <a:off x="719951" y="3299669"/>
          <a:ext cx="383250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83250" y="0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4259399-4594-4929-96EF-BA1C03E44DE9}" type="sibTrans" cxnId="{B3E45C00-B225-435C-9672-F4654976FD7B}">
      <dgm:prSet/>
      <dgm:spPr/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63F9985-881E-438E-8B30-73A1AE73E89F}">
      <dgm:prSet phldrT="[文字]" custT="1"/>
      <dgm:spPr>
        <a:xfrm>
          <a:off x="5444238" y="2276738"/>
          <a:ext cx="834236" cy="739512"/>
        </a:xfrm>
        <a:prstGeom prst="roundRect">
          <a:avLst/>
        </a:prstGeom>
        <a:solidFill>
          <a:srgbClr val="F79646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pPr algn="ctr"/>
          <a:r>
            <a:rPr lang="zh-TW" altLang="en-US" sz="1400" b="1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生活</a:t>
          </a:r>
        </a:p>
      </dgm:t>
    </dgm:pt>
    <dgm:pt modelId="{C8A1437C-CB97-4D8A-AFC7-6A698A2DD55F}" type="parTrans" cxnId="{44D21D06-D00C-4B0B-99D7-577DAD150307}">
      <dgm:prSet/>
      <dgm:spPr>
        <a:xfrm rot="20952990">
          <a:off x="5145461" y="2754139"/>
          <a:ext cx="30143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01438" y="0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072F444-3734-475F-9CDA-B283469A02E8}" type="sibTrans" cxnId="{44D21D06-D00C-4B0B-99D7-577DAD150307}">
      <dgm:prSet/>
      <dgm:spPr/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4911D9A-88FF-4030-87CE-A10FF7263A90}">
      <dgm:prSet phldrT="[文字]" custT="1"/>
      <dgm:spPr>
        <a:xfrm>
          <a:off x="2871872" y="5083564"/>
          <a:ext cx="736671" cy="318076"/>
        </a:xfrm>
        <a:prstGeom prst="roundRect">
          <a:avLst/>
        </a:prstGeom>
        <a:solidFill>
          <a:srgbClr val="9BBB59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pPr algn="ctr"/>
          <a:r>
            <a:rPr lang="zh-TW" altLang="en-US" sz="1400" b="1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數學</a:t>
          </a:r>
        </a:p>
      </dgm:t>
    </dgm:pt>
    <dgm:pt modelId="{8CBA841A-C62B-47AE-B099-354F5CEFA000}" type="parTrans" cxnId="{2225DF67-80F5-478D-B3E1-0955FF22F1EB}">
      <dgm:prSet/>
      <dgm:spPr>
        <a:xfrm rot="5389348">
          <a:off x="3026418" y="4870927"/>
          <a:ext cx="42527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25275" y="0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A581748B-71FD-46AA-9FF8-38AA3BCE95F6}" type="sibTrans" cxnId="{2225DF67-80F5-478D-B3E1-0955FF22F1EB}">
      <dgm:prSet/>
      <dgm:spPr/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3FD450E-C90B-4E05-A305-F32FC3122DD0}">
      <dgm:prSet phldrT="[文字]" custT="1"/>
      <dgm:spPr>
        <a:xfrm>
          <a:off x="3105486" y="418340"/>
          <a:ext cx="871814" cy="383183"/>
        </a:xfrm>
        <a:prstGeom prst="roundRect">
          <a:avLst/>
        </a:prstGeom>
        <a:solidFill>
          <a:srgbClr val="8064A2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pPr algn="ctr"/>
          <a:r>
            <a:rPr lang="zh-TW" altLang="en-US" sz="1400" b="1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生活</a:t>
          </a:r>
        </a:p>
      </dgm:t>
    </dgm:pt>
    <dgm:pt modelId="{FD28E91E-4E4D-4E78-86FD-28B16CF210CD}" type="parTrans" cxnId="{3509D741-7A1D-447E-80DB-BC7FEA1A1D46}">
      <dgm:prSet/>
      <dgm:spPr>
        <a:xfrm rot="17280108">
          <a:off x="3284653" y="942818"/>
          <a:ext cx="29713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97134" y="0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B811352-E2F5-426C-90E2-440D80D71BF0}" type="sibTrans" cxnId="{3509D741-7A1D-447E-80DB-BC7FEA1A1D46}">
      <dgm:prSet/>
      <dgm:spPr/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B6EAF61-319E-4DF3-8845-3A577B70D277}">
      <dgm:prSet custT="1"/>
      <dgm:spPr>
        <a:xfrm>
          <a:off x="592292" y="1756965"/>
          <a:ext cx="833411" cy="376486"/>
        </a:xfrm>
        <a:prstGeom prst="roundRect">
          <a:avLst/>
        </a:prstGeom>
        <a:solidFill>
          <a:srgbClr val="F79646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pPr algn="ctr"/>
          <a:r>
            <a:rPr lang="zh-TW" altLang="en-US" sz="1400" b="1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數學</a:t>
          </a:r>
        </a:p>
      </dgm:t>
    </dgm:pt>
    <dgm:pt modelId="{53BC551D-13E1-46C3-BAA6-BD5AFAF7D854}" type="parTrans" cxnId="{78B8A9C7-A663-4673-B3CC-46A2552AF53F}">
      <dgm:prSet/>
      <dgm:spPr>
        <a:xfrm rot="14224768">
          <a:off x="1053815" y="2275141"/>
          <a:ext cx="33758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37587" y="0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EE6144D5-F167-41A9-A259-D1C30FF53EC1}" type="sibTrans" cxnId="{78B8A9C7-A663-4673-B3CC-46A2552AF53F}">
      <dgm:prSet/>
      <dgm:spPr/>
      <dgm:t>
        <a:bodyPr/>
        <a:lstStyle/>
        <a:p>
          <a:pPr algn="ctr"/>
          <a:endParaRPr lang="zh-TW" altLang="en-US" sz="12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0D544A6-130B-4F4A-9327-BFBBCFDBF324}" type="pres">
      <dgm:prSet presAssocID="{B8AE209B-373D-49A9-88CC-BEDA1407FCC1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zh-TW" altLang="en-US"/>
        </a:p>
      </dgm:t>
    </dgm:pt>
    <dgm:pt modelId="{5EBF6D71-E8A1-4C2F-85A0-007A039F201E}" type="pres">
      <dgm:prSet presAssocID="{29C2B518-F7C0-46D1-BAF7-B6474BBE4116}" presName="textCenter" presStyleLbl="node1" presStyleIdx="0" presStyleCnt="10" custScaleX="211346" custScaleY="175240"/>
      <dgm:spPr>
        <a:prstGeom prst="ellipse">
          <a:avLst/>
        </a:prstGeom>
      </dgm:spPr>
      <dgm:t>
        <a:bodyPr/>
        <a:lstStyle/>
        <a:p>
          <a:endParaRPr lang="zh-TW" altLang="en-US"/>
        </a:p>
      </dgm:t>
    </dgm:pt>
    <dgm:pt modelId="{725B53E5-DB2B-4819-9A82-2655C05379CA}" type="pres">
      <dgm:prSet presAssocID="{29C2B518-F7C0-46D1-BAF7-B6474BBE4116}" presName="cycle_1" presStyleCnt="0"/>
      <dgm:spPr/>
      <dgm:t>
        <a:bodyPr/>
        <a:lstStyle/>
        <a:p>
          <a:endParaRPr lang="zh-TW" altLang="en-US"/>
        </a:p>
      </dgm:t>
    </dgm:pt>
    <dgm:pt modelId="{AEB14992-8FEC-4992-826F-CDF6E81CF1A6}" type="pres">
      <dgm:prSet presAssocID="{3423B095-8258-4E1C-8FD3-9C7AD480C291}" presName="childCenter1" presStyleLbl="node1" presStyleIdx="1" presStyleCnt="10" custScaleX="227650" custScaleY="201635" custLinFactNeighborX="2313" custLinFactNeighborY="-30676"/>
      <dgm:spPr>
        <a:prstGeom prst="ellipse">
          <a:avLst/>
        </a:prstGeom>
      </dgm:spPr>
      <dgm:t>
        <a:bodyPr/>
        <a:lstStyle/>
        <a:p>
          <a:endParaRPr lang="zh-TW" altLang="en-US"/>
        </a:p>
      </dgm:t>
    </dgm:pt>
    <dgm:pt modelId="{26817EA1-E01F-4B2D-AAD7-DF1C243B7925}" type="pres">
      <dgm:prSet presAssocID="{FD28E91E-4E4D-4E78-86FD-28B16CF210CD}" presName="Name141" presStyleLbl="parChTrans1D3" presStyleIdx="0" presStyleCnt="5"/>
      <dgm:spPr/>
      <dgm:t>
        <a:bodyPr/>
        <a:lstStyle/>
        <a:p>
          <a:endParaRPr lang="zh-TW" altLang="en-US"/>
        </a:p>
      </dgm:t>
    </dgm:pt>
    <dgm:pt modelId="{6ED7EADC-9801-473F-80A9-57C3DC64A46E}" type="pres">
      <dgm:prSet presAssocID="{43FD450E-C90B-4E05-A305-F32FC3122DD0}" presName="text1" presStyleLbl="node1" presStyleIdx="2" presStyleCnt="10" custScaleX="177824" custScaleY="78158" custRadScaleRad="230977" custRadScaleInc="799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C54EAA0-3F4A-4C11-911B-236835701360}" type="pres">
      <dgm:prSet presAssocID="{8C2F94D1-095B-47E0-BAF2-B35D8DED0414}" presName="Name144" presStyleLbl="parChTrans1D2" presStyleIdx="0" presStyleCnt="4"/>
      <dgm:spPr/>
      <dgm:t>
        <a:bodyPr/>
        <a:lstStyle/>
        <a:p>
          <a:endParaRPr lang="zh-TW" altLang="en-US"/>
        </a:p>
      </dgm:t>
    </dgm:pt>
    <dgm:pt modelId="{80559DA9-34B7-4210-8884-7FAC33DDAFC1}" type="pres">
      <dgm:prSet presAssocID="{29C2B518-F7C0-46D1-BAF7-B6474BBE4116}" presName="cycle_2" presStyleCnt="0"/>
      <dgm:spPr/>
      <dgm:t>
        <a:bodyPr/>
        <a:lstStyle/>
        <a:p>
          <a:endParaRPr lang="zh-TW" altLang="en-US"/>
        </a:p>
      </dgm:t>
    </dgm:pt>
    <dgm:pt modelId="{EFCC59D0-B27A-494F-8A1A-C23ED51409D9}" type="pres">
      <dgm:prSet presAssocID="{0D8F26D7-9F7C-4697-9B9F-E410C1CC4F19}" presName="childCenter2" presStyleLbl="node1" presStyleIdx="3" presStyleCnt="10" custScaleX="259490" custScaleY="231796" custLinFactNeighborX="42966" custLinFactNeighborY="-1120"/>
      <dgm:spPr>
        <a:prstGeom prst="ellipse">
          <a:avLst/>
        </a:prstGeom>
      </dgm:spPr>
      <dgm:t>
        <a:bodyPr/>
        <a:lstStyle/>
        <a:p>
          <a:endParaRPr lang="zh-TW" altLang="en-US"/>
        </a:p>
      </dgm:t>
    </dgm:pt>
    <dgm:pt modelId="{9C56376E-788F-432D-82EA-A69AFF737D9B}" type="pres">
      <dgm:prSet presAssocID="{C8A1437C-CB97-4D8A-AFC7-6A698A2DD55F}" presName="Name218" presStyleLbl="parChTrans1D3" presStyleIdx="1" presStyleCnt="5"/>
      <dgm:spPr/>
      <dgm:t>
        <a:bodyPr/>
        <a:lstStyle/>
        <a:p>
          <a:endParaRPr lang="zh-TW" altLang="en-US"/>
        </a:p>
      </dgm:t>
    </dgm:pt>
    <dgm:pt modelId="{0394C9F9-919F-4BC3-ADA5-016C5182517D}" type="pres">
      <dgm:prSet presAssocID="{063F9985-881E-438E-8B30-73A1AE73E89F}" presName="text2" presStyleLbl="node1" presStyleIdx="4" presStyleCnt="10" custScaleX="199391" custScaleY="176751" custRadScaleRad="276571" custRadScaleInc="-439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28270CB6-4EC4-4D55-A7CB-CDB37370306F}" type="pres">
      <dgm:prSet presAssocID="{C1EA47DE-BBB7-4887-A840-A90D4016CB7C}" presName="Name221" presStyleLbl="parChTrans1D2" presStyleIdx="1" presStyleCnt="4"/>
      <dgm:spPr/>
      <dgm:t>
        <a:bodyPr/>
        <a:lstStyle/>
        <a:p>
          <a:endParaRPr lang="zh-TW" altLang="en-US"/>
        </a:p>
      </dgm:t>
    </dgm:pt>
    <dgm:pt modelId="{A2CEBBB8-A3FD-4D6F-AFDC-741277B5D7C2}" type="pres">
      <dgm:prSet presAssocID="{29C2B518-F7C0-46D1-BAF7-B6474BBE4116}" presName="cycle_3" presStyleCnt="0"/>
      <dgm:spPr/>
      <dgm:t>
        <a:bodyPr/>
        <a:lstStyle/>
        <a:p>
          <a:endParaRPr lang="zh-TW" altLang="en-US"/>
        </a:p>
      </dgm:t>
    </dgm:pt>
    <dgm:pt modelId="{C038276F-3E53-4D63-BBD2-1E54A63AB7E6}" type="pres">
      <dgm:prSet presAssocID="{A42F8B26-F328-4C36-9320-E879C898CD95}" presName="childCenter3" presStyleLbl="node1" presStyleIdx="5" presStyleCnt="10" custScaleX="251439" custScaleY="198830" custLinFactNeighborX="3168" custLinFactNeighborY="25231"/>
      <dgm:spPr>
        <a:prstGeom prst="ellipse">
          <a:avLst/>
        </a:prstGeom>
      </dgm:spPr>
      <dgm:t>
        <a:bodyPr/>
        <a:lstStyle/>
        <a:p>
          <a:endParaRPr lang="zh-TW" altLang="en-US"/>
        </a:p>
      </dgm:t>
    </dgm:pt>
    <dgm:pt modelId="{A3E04019-2398-4C9F-BE79-79DA53945149}" type="pres">
      <dgm:prSet presAssocID="{8CBA841A-C62B-47AE-B099-354F5CEFA000}" presName="Name285" presStyleLbl="parChTrans1D3" presStyleIdx="2" presStyleCnt="5"/>
      <dgm:spPr/>
      <dgm:t>
        <a:bodyPr/>
        <a:lstStyle/>
        <a:p>
          <a:endParaRPr lang="zh-TW" altLang="en-US"/>
        </a:p>
      </dgm:t>
    </dgm:pt>
    <dgm:pt modelId="{91F7EF47-7475-4865-9198-71A78CC8383B}" type="pres">
      <dgm:prSet presAssocID="{64911D9A-88FF-4030-87CE-A10FF7263A90}" presName="text3" presStyleLbl="node1" presStyleIdx="6" presStyleCnt="10" custScaleX="150259" custScaleY="64878" custRadScaleRad="230259" custRadScaleInc="-95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47FAF1A-3B23-4BA8-9BBF-601C17E7A712}" type="pres">
      <dgm:prSet presAssocID="{2319AB52-9B8E-4E8A-9138-1624E2B30EDA}" presName="Name288" presStyleLbl="parChTrans1D2" presStyleIdx="2" presStyleCnt="4"/>
      <dgm:spPr/>
      <dgm:t>
        <a:bodyPr/>
        <a:lstStyle/>
        <a:p>
          <a:endParaRPr lang="zh-TW" altLang="en-US"/>
        </a:p>
      </dgm:t>
    </dgm:pt>
    <dgm:pt modelId="{99D98F3C-ADA6-4168-803A-211D35394C5C}" type="pres">
      <dgm:prSet presAssocID="{29C2B518-F7C0-46D1-BAF7-B6474BBE4116}" presName="cycle_4" presStyleCnt="0"/>
      <dgm:spPr/>
      <dgm:t>
        <a:bodyPr/>
        <a:lstStyle/>
        <a:p>
          <a:endParaRPr lang="zh-TW" altLang="en-US"/>
        </a:p>
      </dgm:t>
    </dgm:pt>
    <dgm:pt modelId="{A0C5CB71-10A4-45DC-BDDE-7158FEBEAA21}" type="pres">
      <dgm:prSet presAssocID="{515C0C31-21D6-4E58-8081-DD6460D62D2C}" presName="childCenter4" presStyleLbl="node1" presStyleIdx="7" presStyleCnt="10" custScaleX="339822" custScaleY="295978" custLinFactNeighborX="-39648" custLinFactNeighborY="-1201"/>
      <dgm:spPr>
        <a:prstGeom prst="ellipse">
          <a:avLst/>
        </a:prstGeom>
      </dgm:spPr>
      <dgm:t>
        <a:bodyPr/>
        <a:lstStyle/>
        <a:p>
          <a:endParaRPr lang="zh-TW" altLang="en-US"/>
        </a:p>
      </dgm:t>
    </dgm:pt>
    <dgm:pt modelId="{053EADD3-97EB-4637-9A06-D6835B8E4A8E}" type="pres">
      <dgm:prSet presAssocID="{98C29372-36BA-4045-BB16-FA81D41E1859}" presName="Name342" presStyleLbl="parChTrans1D3" presStyleIdx="3" presStyleCnt="5"/>
      <dgm:spPr/>
      <dgm:t>
        <a:bodyPr/>
        <a:lstStyle/>
        <a:p>
          <a:endParaRPr lang="zh-TW" altLang="en-US"/>
        </a:p>
      </dgm:t>
    </dgm:pt>
    <dgm:pt modelId="{662DD776-0914-46C5-B3AE-7CE42C88FEA0}" type="pres">
      <dgm:prSet presAssocID="{E8659402-A70B-4EEB-94A7-D0CF5F7092BE}" presName="text4" presStyleLbl="node1" presStyleIdx="8" presStyleCnt="10" custScaleX="246761" custScaleY="103117" custRadScaleRad="214463" custRadScaleInc="2911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ADFA076-1395-4D9B-A37C-BEE5BE48FE4F}" type="pres">
      <dgm:prSet presAssocID="{53BC551D-13E1-46C3-BAA6-BD5AFAF7D854}" presName="Name342" presStyleLbl="parChTrans1D3" presStyleIdx="4" presStyleCnt="5"/>
      <dgm:spPr/>
      <dgm:t>
        <a:bodyPr/>
        <a:lstStyle/>
        <a:p>
          <a:endParaRPr lang="zh-TW" altLang="en-US"/>
        </a:p>
      </dgm:t>
    </dgm:pt>
    <dgm:pt modelId="{5C385A28-1286-48D7-8F7C-54D349A857D7}" type="pres">
      <dgm:prSet presAssocID="{4B6EAF61-319E-4DF3-8845-3A577B70D277}" presName="text4" presStyleLbl="node1" presStyleIdx="9" presStyleCnt="10" custScaleX="260720" custScaleY="117778" custRadScaleRad="177562" custRadScaleInc="-10537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4A25EB9-7340-4FAD-8403-7D1207210DAF}" type="pres">
      <dgm:prSet presAssocID="{2B8258B9-763D-40E4-A1A1-B8F865AA87B3}" presName="Name345" presStyleLbl="parChTrans1D2" presStyleIdx="3" presStyleCnt="4"/>
      <dgm:spPr/>
      <dgm:t>
        <a:bodyPr/>
        <a:lstStyle/>
        <a:p>
          <a:endParaRPr lang="zh-TW" altLang="en-US"/>
        </a:p>
      </dgm:t>
    </dgm:pt>
  </dgm:ptLst>
  <dgm:cxnLst>
    <dgm:cxn modelId="{9DB9D6A6-DEC7-49D8-9DEE-B72CA0F6D772}" srcId="{B8AE209B-373D-49A9-88CC-BEDA1407FCC1}" destId="{29C2B518-F7C0-46D1-BAF7-B6474BBE4116}" srcOrd="0" destOrd="0" parTransId="{BE5100F2-8E6C-4D21-8BBF-2F7B330BCF1B}" sibTransId="{4E225AE4-549E-4380-83F7-8830FA5489DA}"/>
    <dgm:cxn modelId="{44D21D06-D00C-4B0B-99D7-577DAD150307}" srcId="{0D8F26D7-9F7C-4697-9B9F-E410C1CC4F19}" destId="{063F9985-881E-438E-8B30-73A1AE73E89F}" srcOrd="0" destOrd="0" parTransId="{C8A1437C-CB97-4D8A-AFC7-6A698A2DD55F}" sibTransId="{0072F444-3734-475F-9CDA-B283469A02E8}"/>
    <dgm:cxn modelId="{A3D3F6E0-78A6-4411-92FF-997797DE5A00}" srcId="{29C2B518-F7C0-46D1-BAF7-B6474BBE4116}" destId="{0D8F26D7-9F7C-4697-9B9F-E410C1CC4F19}" srcOrd="1" destOrd="0" parTransId="{C1EA47DE-BBB7-4887-A840-A90D4016CB7C}" sibTransId="{D5AD2D08-851F-419A-94E7-1D3B88D1F1EA}"/>
    <dgm:cxn modelId="{C469FC91-B939-4F4B-BEE1-CE528B0A8AE1}" srcId="{29C2B518-F7C0-46D1-BAF7-B6474BBE4116}" destId="{515C0C31-21D6-4E58-8081-DD6460D62D2C}" srcOrd="3" destOrd="0" parTransId="{2B8258B9-763D-40E4-A1A1-B8F865AA87B3}" sibTransId="{E31160E2-83A1-4B6A-9FE4-A56E7CD18EAC}"/>
    <dgm:cxn modelId="{FA72A8AE-CEB2-42A2-9DC5-959D00D90465}" type="presOf" srcId="{8C2F94D1-095B-47E0-BAF2-B35D8DED0414}" destId="{4C54EAA0-3F4A-4C11-911B-236835701360}" srcOrd="0" destOrd="0" presId="urn:microsoft.com/office/officeart/2008/layout/RadialCluster"/>
    <dgm:cxn modelId="{37EFC3E1-770D-43B1-83D9-9CA1D927F55A}" srcId="{29C2B518-F7C0-46D1-BAF7-B6474BBE4116}" destId="{A42F8B26-F328-4C36-9320-E879C898CD95}" srcOrd="2" destOrd="0" parTransId="{2319AB52-9B8E-4E8A-9138-1624E2B30EDA}" sibTransId="{E73E0B1C-31CB-4BA4-AA61-727CFFAAD593}"/>
    <dgm:cxn modelId="{950EDA46-D394-4E54-B7EA-FD92C46927F3}" type="presOf" srcId="{2319AB52-9B8E-4E8A-9138-1624E2B30EDA}" destId="{447FAF1A-3B23-4BA8-9BBF-601C17E7A712}" srcOrd="0" destOrd="0" presId="urn:microsoft.com/office/officeart/2008/layout/RadialCluster"/>
    <dgm:cxn modelId="{C6D1A582-9D46-4BFF-870B-4391EE0E2F9C}" srcId="{29C2B518-F7C0-46D1-BAF7-B6474BBE4116}" destId="{3423B095-8258-4E1C-8FD3-9C7AD480C291}" srcOrd="0" destOrd="0" parTransId="{8C2F94D1-095B-47E0-BAF2-B35D8DED0414}" sibTransId="{08D58E22-A573-4E81-B977-0CA4AD053135}"/>
    <dgm:cxn modelId="{D582E97D-F416-4291-8A2A-9C720299B6C5}" type="presOf" srcId="{A42F8B26-F328-4C36-9320-E879C898CD95}" destId="{C038276F-3E53-4D63-BBD2-1E54A63AB7E6}" srcOrd="0" destOrd="0" presId="urn:microsoft.com/office/officeart/2008/layout/RadialCluster"/>
    <dgm:cxn modelId="{82573021-CB5A-4E31-931C-CEC20BBF340C}" type="presOf" srcId="{C8A1437C-CB97-4D8A-AFC7-6A698A2DD55F}" destId="{9C56376E-788F-432D-82EA-A69AFF737D9B}" srcOrd="0" destOrd="0" presId="urn:microsoft.com/office/officeart/2008/layout/RadialCluster"/>
    <dgm:cxn modelId="{12156108-7F80-4876-8A93-902D3462BB74}" type="presOf" srcId="{53BC551D-13E1-46C3-BAA6-BD5AFAF7D854}" destId="{FADFA076-1395-4D9B-A37C-BEE5BE48FE4F}" srcOrd="0" destOrd="0" presId="urn:microsoft.com/office/officeart/2008/layout/RadialCluster"/>
    <dgm:cxn modelId="{17837CD9-6515-4260-BC5F-9A7612855D85}" type="presOf" srcId="{3423B095-8258-4E1C-8FD3-9C7AD480C291}" destId="{AEB14992-8FEC-4992-826F-CDF6E81CF1A6}" srcOrd="0" destOrd="0" presId="urn:microsoft.com/office/officeart/2008/layout/RadialCluster"/>
    <dgm:cxn modelId="{86FA3210-6756-4DF2-9B67-53132F102C82}" type="presOf" srcId="{64911D9A-88FF-4030-87CE-A10FF7263A90}" destId="{91F7EF47-7475-4865-9198-71A78CC8383B}" srcOrd="0" destOrd="0" presId="urn:microsoft.com/office/officeart/2008/layout/RadialCluster"/>
    <dgm:cxn modelId="{B3E45C00-B225-435C-9672-F4654976FD7B}" srcId="{515C0C31-21D6-4E58-8081-DD6460D62D2C}" destId="{E8659402-A70B-4EEB-94A7-D0CF5F7092BE}" srcOrd="0" destOrd="0" parTransId="{98C29372-36BA-4045-BB16-FA81D41E1859}" sibTransId="{B4259399-4594-4929-96EF-BA1C03E44DE9}"/>
    <dgm:cxn modelId="{9C84A221-A3EE-4699-9372-33D6BC111679}" type="presOf" srcId="{0D8F26D7-9F7C-4697-9B9F-E410C1CC4F19}" destId="{EFCC59D0-B27A-494F-8A1A-C23ED51409D9}" srcOrd="0" destOrd="0" presId="urn:microsoft.com/office/officeart/2008/layout/RadialCluster"/>
    <dgm:cxn modelId="{289F9D52-3A02-4156-BA76-C481A0B7BDD4}" type="presOf" srcId="{FD28E91E-4E4D-4E78-86FD-28B16CF210CD}" destId="{26817EA1-E01F-4B2D-AAD7-DF1C243B7925}" srcOrd="0" destOrd="0" presId="urn:microsoft.com/office/officeart/2008/layout/RadialCluster"/>
    <dgm:cxn modelId="{58BC2877-5B5C-4321-BF57-FBA0B6EA583C}" type="presOf" srcId="{29C2B518-F7C0-46D1-BAF7-B6474BBE4116}" destId="{5EBF6D71-E8A1-4C2F-85A0-007A039F201E}" srcOrd="0" destOrd="0" presId="urn:microsoft.com/office/officeart/2008/layout/RadialCluster"/>
    <dgm:cxn modelId="{63545FC5-0E5A-4E34-B35F-A8B238702E57}" type="presOf" srcId="{4B6EAF61-319E-4DF3-8845-3A577B70D277}" destId="{5C385A28-1286-48D7-8F7C-54D349A857D7}" srcOrd="0" destOrd="0" presId="urn:microsoft.com/office/officeart/2008/layout/RadialCluster"/>
    <dgm:cxn modelId="{51342E26-310B-47B9-B5C6-1CAFBA89C7EF}" type="presOf" srcId="{063F9985-881E-438E-8B30-73A1AE73E89F}" destId="{0394C9F9-919F-4BC3-ADA5-016C5182517D}" srcOrd="0" destOrd="0" presId="urn:microsoft.com/office/officeart/2008/layout/RadialCluster"/>
    <dgm:cxn modelId="{97B7D577-FFF5-4D96-9138-B77075F591E1}" type="presOf" srcId="{B8AE209B-373D-49A9-88CC-BEDA1407FCC1}" destId="{40D544A6-130B-4F4A-9327-BFBBCFDBF324}" srcOrd="0" destOrd="0" presId="urn:microsoft.com/office/officeart/2008/layout/RadialCluster"/>
    <dgm:cxn modelId="{763F4B5C-D786-46D1-8030-91834C261BD9}" type="presOf" srcId="{C1EA47DE-BBB7-4887-A840-A90D4016CB7C}" destId="{28270CB6-4EC4-4D55-A7CB-CDB37370306F}" srcOrd="0" destOrd="0" presId="urn:microsoft.com/office/officeart/2008/layout/RadialCluster"/>
    <dgm:cxn modelId="{11BBAD10-DF53-465F-B9DE-C40F53E728CF}" type="presOf" srcId="{515C0C31-21D6-4E58-8081-DD6460D62D2C}" destId="{A0C5CB71-10A4-45DC-BDDE-7158FEBEAA21}" srcOrd="0" destOrd="0" presId="urn:microsoft.com/office/officeart/2008/layout/RadialCluster"/>
    <dgm:cxn modelId="{697E5700-F918-487E-94DC-1F4B99767DDD}" type="presOf" srcId="{E8659402-A70B-4EEB-94A7-D0CF5F7092BE}" destId="{662DD776-0914-46C5-B3AE-7CE42C88FEA0}" srcOrd="0" destOrd="0" presId="urn:microsoft.com/office/officeart/2008/layout/RadialCluster"/>
    <dgm:cxn modelId="{3509D741-7A1D-447E-80DB-BC7FEA1A1D46}" srcId="{3423B095-8258-4E1C-8FD3-9C7AD480C291}" destId="{43FD450E-C90B-4E05-A305-F32FC3122DD0}" srcOrd="0" destOrd="0" parTransId="{FD28E91E-4E4D-4E78-86FD-28B16CF210CD}" sibTransId="{2B811352-E2F5-426C-90E2-440D80D71BF0}"/>
    <dgm:cxn modelId="{FF469297-071A-4C0A-BBAA-A7F024602C63}" type="presOf" srcId="{98C29372-36BA-4045-BB16-FA81D41E1859}" destId="{053EADD3-97EB-4637-9A06-D6835B8E4A8E}" srcOrd="0" destOrd="0" presId="urn:microsoft.com/office/officeart/2008/layout/RadialCluster"/>
    <dgm:cxn modelId="{2225DF67-80F5-478D-B3E1-0955FF22F1EB}" srcId="{A42F8B26-F328-4C36-9320-E879C898CD95}" destId="{64911D9A-88FF-4030-87CE-A10FF7263A90}" srcOrd="0" destOrd="0" parTransId="{8CBA841A-C62B-47AE-B099-354F5CEFA000}" sibTransId="{A581748B-71FD-46AA-9FF8-38AA3BCE95F6}"/>
    <dgm:cxn modelId="{4BE16397-3C6D-41CE-9C99-DAFA62FC5D0B}" type="presOf" srcId="{2B8258B9-763D-40E4-A1A1-B8F865AA87B3}" destId="{B4A25EB9-7340-4FAD-8403-7D1207210DAF}" srcOrd="0" destOrd="0" presId="urn:microsoft.com/office/officeart/2008/layout/RadialCluster"/>
    <dgm:cxn modelId="{98ED3385-1661-4A75-BF25-D33F4F759351}" type="presOf" srcId="{8CBA841A-C62B-47AE-B099-354F5CEFA000}" destId="{A3E04019-2398-4C9F-BE79-79DA53945149}" srcOrd="0" destOrd="0" presId="urn:microsoft.com/office/officeart/2008/layout/RadialCluster"/>
    <dgm:cxn modelId="{08D5BEEE-B793-4609-9EC5-5C3CF63C493C}" type="presOf" srcId="{43FD450E-C90B-4E05-A305-F32FC3122DD0}" destId="{6ED7EADC-9801-473F-80A9-57C3DC64A46E}" srcOrd="0" destOrd="0" presId="urn:microsoft.com/office/officeart/2008/layout/RadialCluster"/>
    <dgm:cxn modelId="{78B8A9C7-A663-4673-B3CC-46A2552AF53F}" srcId="{515C0C31-21D6-4E58-8081-DD6460D62D2C}" destId="{4B6EAF61-319E-4DF3-8845-3A577B70D277}" srcOrd="1" destOrd="0" parTransId="{53BC551D-13E1-46C3-BAA6-BD5AFAF7D854}" sibTransId="{EE6144D5-F167-41A9-A259-D1C30FF53EC1}"/>
    <dgm:cxn modelId="{9181EFB8-DE63-428F-A951-8274301EAB82}" type="presParOf" srcId="{40D544A6-130B-4F4A-9327-BFBBCFDBF324}" destId="{5EBF6D71-E8A1-4C2F-85A0-007A039F201E}" srcOrd="0" destOrd="0" presId="urn:microsoft.com/office/officeart/2008/layout/RadialCluster"/>
    <dgm:cxn modelId="{1CC7509D-057C-4AD4-B5F7-60B9718B055B}" type="presParOf" srcId="{40D544A6-130B-4F4A-9327-BFBBCFDBF324}" destId="{725B53E5-DB2B-4819-9A82-2655C05379CA}" srcOrd="1" destOrd="0" presId="urn:microsoft.com/office/officeart/2008/layout/RadialCluster"/>
    <dgm:cxn modelId="{22DE3454-61E9-4DD9-9261-DA3E56BA7671}" type="presParOf" srcId="{725B53E5-DB2B-4819-9A82-2655C05379CA}" destId="{AEB14992-8FEC-4992-826F-CDF6E81CF1A6}" srcOrd="0" destOrd="0" presId="urn:microsoft.com/office/officeart/2008/layout/RadialCluster"/>
    <dgm:cxn modelId="{2A816393-F487-4088-9D38-7C200050D9A7}" type="presParOf" srcId="{725B53E5-DB2B-4819-9A82-2655C05379CA}" destId="{26817EA1-E01F-4B2D-AAD7-DF1C243B7925}" srcOrd="1" destOrd="0" presId="urn:microsoft.com/office/officeart/2008/layout/RadialCluster"/>
    <dgm:cxn modelId="{4719BF5F-0B8C-442B-81BE-908B08E6E2B8}" type="presParOf" srcId="{725B53E5-DB2B-4819-9A82-2655C05379CA}" destId="{6ED7EADC-9801-473F-80A9-57C3DC64A46E}" srcOrd="2" destOrd="0" presId="urn:microsoft.com/office/officeart/2008/layout/RadialCluster"/>
    <dgm:cxn modelId="{DABB3348-D38C-4DF4-B581-0817067A1348}" type="presParOf" srcId="{40D544A6-130B-4F4A-9327-BFBBCFDBF324}" destId="{4C54EAA0-3F4A-4C11-911B-236835701360}" srcOrd="2" destOrd="0" presId="urn:microsoft.com/office/officeart/2008/layout/RadialCluster"/>
    <dgm:cxn modelId="{B030867F-028B-4A4E-BE11-B16CEDBBFBA3}" type="presParOf" srcId="{40D544A6-130B-4F4A-9327-BFBBCFDBF324}" destId="{80559DA9-34B7-4210-8884-7FAC33DDAFC1}" srcOrd="3" destOrd="0" presId="urn:microsoft.com/office/officeart/2008/layout/RadialCluster"/>
    <dgm:cxn modelId="{5A997D14-F85E-4F05-87EF-D4D084A67703}" type="presParOf" srcId="{80559DA9-34B7-4210-8884-7FAC33DDAFC1}" destId="{EFCC59D0-B27A-494F-8A1A-C23ED51409D9}" srcOrd="0" destOrd="0" presId="urn:microsoft.com/office/officeart/2008/layout/RadialCluster"/>
    <dgm:cxn modelId="{2BB697E2-1254-43DE-94DE-01BCFB6E088C}" type="presParOf" srcId="{80559DA9-34B7-4210-8884-7FAC33DDAFC1}" destId="{9C56376E-788F-432D-82EA-A69AFF737D9B}" srcOrd="1" destOrd="0" presId="urn:microsoft.com/office/officeart/2008/layout/RadialCluster"/>
    <dgm:cxn modelId="{1D436BFC-E8D4-41E1-A2AC-1D8E41837428}" type="presParOf" srcId="{80559DA9-34B7-4210-8884-7FAC33DDAFC1}" destId="{0394C9F9-919F-4BC3-ADA5-016C5182517D}" srcOrd="2" destOrd="0" presId="urn:microsoft.com/office/officeart/2008/layout/RadialCluster"/>
    <dgm:cxn modelId="{6C8A641F-03E5-45CE-80D4-43F9ADE6DEA4}" type="presParOf" srcId="{40D544A6-130B-4F4A-9327-BFBBCFDBF324}" destId="{28270CB6-4EC4-4D55-A7CB-CDB37370306F}" srcOrd="4" destOrd="0" presId="urn:microsoft.com/office/officeart/2008/layout/RadialCluster"/>
    <dgm:cxn modelId="{6F77E36A-6C11-4278-B74D-1B2778A08433}" type="presParOf" srcId="{40D544A6-130B-4F4A-9327-BFBBCFDBF324}" destId="{A2CEBBB8-A3FD-4D6F-AFDC-741277B5D7C2}" srcOrd="5" destOrd="0" presId="urn:microsoft.com/office/officeart/2008/layout/RadialCluster"/>
    <dgm:cxn modelId="{F65E5FC5-EE65-4F38-AA25-800225CA6400}" type="presParOf" srcId="{A2CEBBB8-A3FD-4D6F-AFDC-741277B5D7C2}" destId="{C038276F-3E53-4D63-BBD2-1E54A63AB7E6}" srcOrd="0" destOrd="0" presId="urn:microsoft.com/office/officeart/2008/layout/RadialCluster"/>
    <dgm:cxn modelId="{2F4A06B1-9557-44D4-BAFA-16BCE7C0AD86}" type="presParOf" srcId="{A2CEBBB8-A3FD-4D6F-AFDC-741277B5D7C2}" destId="{A3E04019-2398-4C9F-BE79-79DA53945149}" srcOrd="1" destOrd="0" presId="urn:microsoft.com/office/officeart/2008/layout/RadialCluster"/>
    <dgm:cxn modelId="{D0489E41-D944-4975-8DEA-68CC11CCD71C}" type="presParOf" srcId="{A2CEBBB8-A3FD-4D6F-AFDC-741277B5D7C2}" destId="{91F7EF47-7475-4865-9198-71A78CC8383B}" srcOrd="2" destOrd="0" presId="urn:microsoft.com/office/officeart/2008/layout/RadialCluster"/>
    <dgm:cxn modelId="{BCA97C5F-EFCA-448B-8729-629116A24325}" type="presParOf" srcId="{40D544A6-130B-4F4A-9327-BFBBCFDBF324}" destId="{447FAF1A-3B23-4BA8-9BBF-601C17E7A712}" srcOrd="6" destOrd="0" presId="urn:microsoft.com/office/officeart/2008/layout/RadialCluster"/>
    <dgm:cxn modelId="{CA0B7218-42E8-43FA-BC00-EC970B86DF65}" type="presParOf" srcId="{40D544A6-130B-4F4A-9327-BFBBCFDBF324}" destId="{99D98F3C-ADA6-4168-803A-211D35394C5C}" srcOrd="7" destOrd="0" presId="urn:microsoft.com/office/officeart/2008/layout/RadialCluster"/>
    <dgm:cxn modelId="{3EE4C532-44F7-46DB-8DE5-8AD1982A8B5D}" type="presParOf" srcId="{99D98F3C-ADA6-4168-803A-211D35394C5C}" destId="{A0C5CB71-10A4-45DC-BDDE-7158FEBEAA21}" srcOrd="0" destOrd="0" presId="urn:microsoft.com/office/officeart/2008/layout/RadialCluster"/>
    <dgm:cxn modelId="{D3D34D31-0FEB-4FF6-AF36-8AA8DADA84B8}" type="presParOf" srcId="{99D98F3C-ADA6-4168-803A-211D35394C5C}" destId="{053EADD3-97EB-4637-9A06-D6835B8E4A8E}" srcOrd="1" destOrd="0" presId="urn:microsoft.com/office/officeart/2008/layout/RadialCluster"/>
    <dgm:cxn modelId="{913EEABD-9397-49FF-B103-FD852C064717}" type="presParOf" srcId="{99D98F3C-ADA6-4168-803A-211D35394C5C}" destId="{662DD776-0914-46C5-B3AE-7CE42C88FEA0}" srcOrd="2" destOrd="0" presId="urn:microsoft.com/office/officeart/2008/layout/RadialCluster"/>
    <dgm:cxn modelId="{97BDEB29-C777-4B2A-83C2-974623CFA890}" type="presParOf" srcId="{99D98F3C-ADA6-4168-803A-211D35394C5C}" destId="{FADFA076-1395-4D9B-A37C-BEE5BE48FE4F}" srcOrd="3" destOrd="0" presId="urn:microsoft.com/office/officeart/2008/layout/RadialCluster"/>
    <dgm:cxn modelId="{DD5283E7-189D-4FC2-A1E0-C5F0188A7EAC}" type="presParOf" srcId="{99D98F3C-ADA6-4168-803A-211D35394C5C}" destId="{5C385A28-1286-48D7-8F7C-54D349A857D7}" srcOrd="4" destOrd="0" presId="urn:microsoft.com/office/officeart/2008/layout/RadialCluster"/>
    <dgm:cxn modelId="{3AFBE45D-8352-4B3C-A537-EC4F625317A1}" type="presParOf" srcId="{40D544A6-130B-4F4A-9327-BFBBCFDBF324}" destId="{B4A25EB9-7340-4FAD-8403-7D1207210DAF}" srcOrd="8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4A25EB9-7340-4FAD-8403-7D1207210DAF}">
      <dsp:nvSpPr>
        <dsp:cNvPr id="0" name=""/>
        <dsp:cNvSpPr/>
      </dsp:nvSpPr>
      <dsp:spPr>
        <a:xfrm rot="10823534">
          <a:off x="2163750" y="2894768"/>
          <a:ext cx="33932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39324" y="0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7FAF1A-3B23-4BA8-9BBF-601C17E7A712}">
      <dsp:nvSpPr>
        <dsp:cNvPr id="0" name=""/>
        <dsp:cNvSpPr/>
      </dsp:nvSpPr>
      <dsp:spPr>
        <a:xfrm rot="5297757">
          <a:off x="3116444" y="3580653"/>
          <a:ext cx="20576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5767" y="0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270CB6-4EC4-4D55-A7CB-CDB37370306F}">
      <dsp:nvSpPr>
        <dsp:cNvPr id="0" name=""/>
        <dsp:cNvSpPr/>
      </dsp:nvSpPr>
      <dsp:spPr>
        <a:xfrm rot="21563415">
          <a:off x="3895122" y="2892397"/>
          <a:ext cx="167319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7319" y="0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54EAA0-3F4A-4C11-911B-236835701360}">
      <dsp:nvSpPr>
        <dsp:cNvPr id="0" name=""/>
        <dsp:cNvSpPr/>
      </dsp:nvSpPr>
      <dsp:spPr>
        <a:xfrm rot="16271718">
          <a:off x="3088276" y="2198119"/>
          <a:ext cx="25096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50964" y="0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BF6D71-E8A1-4C2F-85A0-007A039F201E}">
      <dsp:nvSpPr>
        <dsp:cNvPr id="0" name=""/>
        <dsp:cNvSpPr/>
      </dsp:nvSpPr>
      <dsp:spPr>
        <a:xfrm>
          <a:off x="2503070" y="2323574"/>
          <a:ext cx="1392056" cy="1154240"/>
        </a:xfrm>
        <a:prstGeom prst="ellipse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400" b="1" kern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I Am The Biggest Thing In the Ocean</a:t>
          </a:r>
          <a:endParaRPr lang="zh-TW" altLang="en-US" sz="1400" b="1" kern="1200">
            <a:solidFill>
              <a:sysClr val="window" lastClr="FFFFFF"/>
            </a:solidFill>
            <a:latin typeface="Calibri" panose="020F0502020204030204" pitchFamily="34" charset="0"/>
            <a:ea typeface="標楷體" panose="03000509000000000000" pitchFamily="65" charset="-120"/>
            <a:cs typeface="Calibri" panose="020F0502020204030204" pitchFamily="34" charset="0"/>
          </a:endParaRPr>
        </a:p>
      </dsp:txBody>
      <dsp:txXfrm>
        <a:off x="2706932" y="2492609"/>
        <a:ext cx="984332" cy="816170"/>
      </dsp:txXfrm>
    </dsp:sp>
    <dsp:sp modelId="{AEB14992-8FEC-4992-826F-CDF6E81CF1A6}">
      <dsp:nvSpPr>
        <dsp:cNvPr id="0" name=""/>
        <dsp:cNvSpPr/>
      </dsp:nvSpPr>
      <dsp:spPr>
        <a:xfrm>
          <a:off x="2668641" y="1084112"/>
          <a:ext cx="1116095" cy="988551"/>
        </a:xfrm>
        <a:prstGeom prst="ellipse">
          <a:avLst/>
        </a:prstGeom>
        <a:solidFill>
          <a:srgbClr val="9BBB59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200" b="1" kern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1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200" b="1" kern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Land or Water Animals</a:t>
          </a:r>
        </a:p>
      </dsp:txBody>
      <dsp:txXfrm>
        <a:off x="2832089" y="1228882"/>
        <a:ext cx="789199" cy="699011"/>
      </dsp:txXfrm>
    </dsp:sp>
    <dsp:sp modelId="{26817EA1-E01F-4B2D-AAD7-DF1C243B7925}">
      <dsp:nvSpPr>
        <dsp:cNvPr id="0" name=""/>
        <dsp:cNvSpPr/>
      </dsp:nvSpPr>
      <dsp:spPr>
        <a:xfrm rot="17280108">
          <a:off x="3284653" y="942818"/>
          <a:ext cx="29713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97134" y="0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D7EADC-9801-473F-80A9-57C3DC64A46E}">
      <dsp:nvSpPr>
        <dsp:cNvPr id="0" name=""/>
        <dsp:cNvSpPr/>
      </dsp:nvSpPr>
      <dsp:spPr>
        <a:xfrm>
          <a:off x="3105486" y="418340"/>
          <a:ext cx="871814" cy="383183"/>
        </a:xfrm>
        <a:prstGeom prst="roundRect">
          <a:avLst/>
        </a:prstGeom>
        <a:solidFill>
          <a:srgbClr val="8064A2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b="1" kern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生活</a:t>
          </a:r>
        </a:p>
      </dsp:txBody>
      <dsp:txXfrm>
        <a:off x="3124191" y="437045"/>
        <a:ext cx="834404" cy="345773"/>
      </dsp:txXfrm>
    </dsp:sp>
    <dsp:sp modelId="{EFCC59D0-B27A-494F-8A1A-C23ED51409D9}">
      <dsp:nvSpPr>
        <dsp:cNvPr id="0" name=""/>
        <dsp:cNvSpPr/>
      </dsp:nvSpPr>
      <dsp:spPr>
        <a:xfrm>
          <a:off x="4062437" y="2400821"/>
          <a:ext cx="1085686" cy="969816"/>
        </a:xfrm>
        <a:prstGeom prst="ellipse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200" b="1" kern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2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100" b="1" kern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Contrast &amp; Compare</a:t>
          </a:r>
          <a:endParaRPr lang="zh-TW" altLang="en-US" sz="1100" b="1" kern="1200">
            <a:solidFill>
              <a:sysClr val="window" lastClr="FFFFFF"/>
            </a:solidFill>
            <a:latin typeface="Calibri" panose="020F0502020204030204" pitchFamily="34" charset="0"/>
            <a:ea typeface="標楷體" panose="03000509000000000000" pitchFamily="65" charset="-120"/>
            <a:cs typeface="Calibri" panose="020F0502020204030204" pitchFamily="34" charset="0"/>
          </a:endParaRPr>
        </a:p>
      </dsp:txBody>
      <dsp:txXfrm>
        <a:off x="4221432" y="2542847"/>
        <a:ext cx="767696" cy="685764"/>
      </dsp:txXfrm>
    </dsp:sp>
    <dsp:sp modelId="{9C56376E-788F-432D-82EA-A69AFF737D9B}">
      <dsp:nvSpPr>
        <dsp:cNvPr id="0" name=""/>
        <dsp:cNvSpPr/>
      </dsp:nvSpPr>
      <dsp:spPr>
        <a:xfrm rot="20952990">
          <a:off x="5145461" y="2754139"/>
          <a:ext cx="30143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01438" y="0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94C9F9-919F-4BC3-ADA5-016C5182517D}">
      <dsp:nvSpPr>
        <dsp:cNvPr id="0" name=""/>
        <dsp:cNvSpPr/>
      </dsp:nvSpPr>
      <dsp:spPr>
        <a:xfrm>
          <a:off x="5444238" y="2276738"/>
          <a:ext cx="834236" cy="739512"/>
        </a:xfrm>
        <a:prstGeom prst="roundRect">
          <a:avLst/>
        </a:prstGeom>
        <a:solidFill>
          <a:srgbClr val="F79646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b="1" kern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生活</a:t>
          </a:r>
        </a:p>
      </dsp:txBody>
      <dsp:txXfrm>
        <a:off x="5480338" y="2312838"/>
        <a:ext cx="762036" cy="667312"/>
      </dsp:txXfrm>
    </dsp:sp>
    <dsp:sp modelId="{C038276F-3E53-4D63-BBD2-1E54A63AB7E6}">
      <dsp:nvSpPr>
        <dsp:cNvPr id="0" name=""/>
        <dsp:cNvSpPr/>
      </dsp:nvSpPr>
      <dsp:spPr>
        <a:xfrm>
          <a:off x="2620525" y="3683491"/>
          <a:ext cx="1232724" cy="974799"/>
        </a:xfrm>
        <a:prstGeom prst="ellipse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400" b="1" kern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3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200" b="1" kern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Measuring</a:t>
          </a:r>
        </a:p>
      </dsp:txBody>
      <dsp:txXfrm>
        <a:off x="2801053" y="3826247"/>
        <a:ext cx="871668" cy="689287"/>
      </dsp:txXfrm>
    </dsp:sp>
    <dsp:sp modelId="{A3E04019-2398-4C9F-BE79-79DA53945149}">
      <dsp:nvSpPr>
        <dsp:cNvPr id="0" name=""/>
        <dsp:cNvSpPr/>
      </dsp:nvSpPr>
      <dsp:spPr>
        <a:xfrm rot="5389348">
          <a:off x="3026418" y="4870927"/>
          <a:ext cx="42527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25275" y="0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F7EF47-7475-4865-9198-71A78CC8383B}">
      <dsp:nvSpPr>
        <dsp:cNvPr id="0" name=""/>
        <dsp:cNvSpPr/>
      </dsp:nvSpPr>
      <dsp:spPr>
        <a:xfrm>
          <a:off x="2871872" y="5083564"/>
          <a:ext cx="736671" cy="318076"/>
        </a:xfrm>
        <a:prstGeom prst="roundRect">
          <a:avLst/>
        </a:prstGeom>
        <a:solidFill>
          <a:srgbClr val="9BBB59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b="1" kern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數學</a:t>
          </a:r>
        </a:p>
      </dsp:txBody>
      <dsp:txXfrm>
        <a:off x="2887399" y="5099091"/>
        <a:ext cx="705617" cy="287022"/>
      </dsp:txXfrm>
    </dsp:sp>
    <dsp:sp modelId="{A0C5CB71-10A4-45DC-BDDE-7158FEBEAA21}">
      <dsp:nvSpPr>
        <dsp:cNvPr id="0" name=""/>
        <dsp:cNvSpPr/>
      </dsp:nvSpPr>
      <dsp:spPr>
        <a:xfrm>
          <a:off x="1077486" y="2416830"/>
          <a:ext cx="1086267" cy="946116"/>
        </a:xfrm>
        <a:prstGeom prst="ellipse">
          <a:avLst/>
        </a:prstGeom>
        <a:solidFill>
          <a:srgbClr val="8064A2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200" b="1" kern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4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200" b="1" kern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Measuring &amp; More</a:t>
          </a:r>
          <a:r>
            <a:rPr lang="en-US" altLang="zh-TW" sz="1200" kern="1200">
              <a:solidFill>
                <a:sysClr val="window" lastClr="FFFFFF"/>
              </a:solidFill>
              <a:latin typeface="Calibri" panose="020F0502020204030204" pitchFamily="34" charset="0"/>
              <a:ea typeface="標楷體" panose="03000509000000000000" pitchFamily="65" charset="-120"/>
              <a:cs typeface="Calibri" panose="020F0502020204030204" pitchFamily="34" charset="0"/>
            </a:rPr>
            <a:t> </a:t>
          </a:r>
        </a:p>
      </dsp:txBody>
      <dsp:txXfrm>
        <a:off x="1236566" y="2555385"/>
        <a:ext cx="768107" cy="669006"/>
      </dsp:txXfrm>
    </dsp:sp>
    <dsp:sp modelId="{053EADD3-97EB-4637-9A06-D6835B8E4A8E}">
      <dsp:nvSpPr>
        <dsp:cNvPr id="0" name=""/>
        <dsp:cNvSpPr/>
      </dsp:nvSpPr>
      <dsp:spPr>
        <a:xfrm rot="8998495">
          <a:off x="719951" y="3299669"/>
          <a:ext cx="383250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83250" y="0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2DD776-0914-46C5-B3AE-7CE42C88FEA0}">
      <dsp:nvSpPr>
        <dsp:cNvPr id="0" name=""/>
        <dsp:cNvSpPr/>
      </dsp:nvSpPr>
      <dsp:spPr>
        <a:xfrm>
          <a:off x="66098" y="3395555"/>
          <a:ext cx="788790" cy="329621"/>
        </a:xfrm>
        <a:prstGeom prst="roundRect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b="1" kern="1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</a:t>
          </a:r>
        </a:p>
      </dsp:txBody>
      <dsp:txXfrm>
        <a:off x="82189" y="3411646"/>
        <a:ext cx="756608" cy="297439"/>
      </dsp:txXfrm>
    </dsp:sp>
    <dsp:sp modelId="{FADFA076-1395-4D9B-A37C-BEE5BE48FE4F}">
      <dsp:nvSpPr>
        <dsp:cNvPr id="0" name=""/>
        <dsp:cNvSpPr/>
      </dsp:nvSpPr>
      <dsp:spPr>
        <a:xfrm rot="14224768">
          <a:off x="1053815" y="2275141"/>
          <a:ext cx="33758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37587" y="0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385A28-1286-48D7-8F7C-54D349A857D7}">
      <dsp:nvSpPr>
        <dsp:cNvPr id="0" name=""/>
        <dsp:cNvSpPr/>
      </dsp:nvSpPr>
      <dsp:spPr>
        <a:xfrm>
          <a:off x="592292" y="1756965"/>
          <a:ext cx="833411" cy="376486"/>
        </a:xfrm>
        <a:prstGeom prst="roundRect">
          <a:avLst/>
        </a:prstGeom>
        <a:solidFill>
          <a:srgbClr val="F79646">
            <a:hueOff val="0"/>
            <a:satOff val="0"/>
            <a:lumOff val="0"/>
            <a:alphaOff val="0"/>
          </a:srgbClr>
        </a:solidFill>
        <a:ln w="381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b="1" kern="1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數學</a:t>
          </a:r>
        </a:p>
      </dsp:txBody>
      <dsp:txXfrm>
        <a:off x="610671" y="1775344"/>
        <a:ext cx="796653" cy="3397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A7AD73-6924-49A0-9D63-270FAF8D7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2373</Words>
  <Characters>13529</Characters>
  <Application>Microsoft Office Word</Application>
  <DocSecurity>0</DocSecurity>
  <Lines>112</Lines>
  <Paragraphs>31</Paragraphs>
  <ScaleCrop>false</ScaleCrop>
  <Company>NAER</Company>
  <LinksUpToDate>false</LinksUpToDate>
  <CharactersWithSpaces>15871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十二年國教 英語課程模組</dc:title>
  <dc:creator>USER</dc:creator>
  <cp:lastModifiedBy>user</cp:lastModifiedBy>
  <cp:revision>5</cp:revision>
  <cp:lastPrinted>2020-10-20T07:20:00Z</cp:lastPrinted>
  <dcterms:created xsi:type="dcterms:W3CDTF">2020-10-20T07:20:00Z</dcterms:created>
  <dcterms:modified xsi:type="dcterms:W3CDTF">2020-10-20T07:54:00Z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</Properties>
</file>